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B56110" w:rsidRPr="00B56110">
        <w:rPr>
          <w:rFonts w:ascii="GHEA Grapalat" w:hAnsi="GHEA Grapalat"/>
          <w:i w:val="0"/>
          <w:sz w:val="24"/>
          <w:szCs w:val="24"/>
        </w:rPr>
        <w:t>14</w:t>
      </w:r>
      <w:r w:rsidR="00776CE0" w:rsidRPr="00D61788">
        <w:rPr>
          <w:rFonts w:ascii="GHEA Grapalat" w:hAnsi="GHEA Grapalat"/>
          <w:i w:val="0"/>
          <w:sz w:val="24"/>
          <w:szCs w:val="24"/>
        </w:rPr>
        <w:t>.02</w:t>
      </w:r>
      <w:r w:rsidR="00E9266B" w:rsidRPr="00D61788">
        <w:rPr>
          <w:rFonts w:ascii="GHEA Grapalat" w:hAnsi="GHEA Grapalat"/>
          <w:i w:val="0"/>
          <w:sz w:val="24"/>
          <w:szCs w:val="24"/>
        </w:rPr>
        <w:t>.2020г</w:t>
      </w:r>
      <w:r w:rsidR="00E76913" w:rsidRPr="00E76913">
        <w:rPr>
          <w:rFonts w:ascii="GHEA Grapalat" w:hAnsi="GHEA Grapalat"/>
          <w:i w:val="0"/>
          <w:sz w:val="24"/>
          <w:szCs w:val="24"/>
        </w:rPr>
        <w:t xml:space="preserve"> </w:t>
      </w:r>
      <w:r w:rsidR="00E76913">
        <w:rPr>
          <w:rFonts w:ascii="GHEA Grapalat" w:hAnsi="GHEA Grapalat"/>
          <w:i w:val="0"/>
          <w:sz w:val="24"/>
          <w:szCs w:val="24"/>
          <w:lang w:val="en-US"/>
        </w:rPr>
        <w:t>N</w:t>
      </w:r>
      <w:r w:rsidR="005E563E" w:rsidRPr="005E563E">
        <w:rPr>
          <w:rFonts w:ascii="GHEA Grapalat" w:hAnsi="GHEA Grapalat"/>
          <w:i w:val="0"/>
          <w:sz w:val="24"/>
          <w:szCs w:val="24"/>
        </w:rPr>
        <w:t>2</w:t>
      </w:r>
      <w:r w:rsidRPr="009044F1">
        <w:rPr>
          <w:rFonts w:ascii="GHEA Grapalat" w:hAnsi="GHEA Grapalat"/>
          <w:i w:val="0"/>
          <w:sz w:val="24"/>
          <w:szCs w:val="24"/>
        </w:rPr>
        <w:t xml:space="preserve">  </w:t>
      </w:r>
    </w:p>
    <w:p w:rsidR="0091042F" w:rsidRPr="00891722"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726BA">
        <w:rPr>
          <w:rFonts w:ascii="GHEA Grapalat" w:hAnsi="GHEA Grapalat"/>
          <w:b/>
          <w:i w:val="0"/>
          <w:lang w:val="en-US"/>
        </w:rPr>
        <w:t>PRAAPK</w:t>
      </w:r>
      <w:r w:rsidR="00776CE0" w:rsidRPr="00776CE0">
        <w:rPr>
          <w:rFonts w:ascii="GHEA Grapalat" w:hAnsi="GHEA Grapalat"/>
          <w:b/>
          <w:i w:val="0"/>
        </w:rPr>
        <w:t>-</w:t>
      </w:r>
      <w:proofErr w:type="spellStart"/>
      <w:r w:rsidR="00776CE0" w:rsidRPr="00053DC0">
        <w:rPr>
          <w:rFonts w:ascii="GHEA Grapalat" w:hAnsi="GHEA Grapalat"/>
          <w:b/>
          <w:i w:val="0"/>
          <w:lang w:val="en-US"/>
        </w:rPr>
        <w:t>GHAPDz</w:t>
      </w:r>
      <w:proofErr w:type="spellEnd"/>
      <w:r w:rsidR="00776CE0" w:rsidRPr="00776CE0">
        <w:rPr>
          <w:rFonts w:ascii="GHEA Grapalat" w:hAnsi="GHEA Grapalat"/>
          <w:b/>
          <w:i w:val="0"/>
        </w:rPr>
        <w:t>-2020/</w:t>
      </w:r>
      <w:r w:rsidR="005E563E" w:rsidRPr="00891722">
        <w:rPr>
          <w:rFonts w:ascii="GHEA Grapalat" w:hAnsi="GHEA Grapalat"/>
          <w:b/>
          <w:i w:val="0"/>
        </w:rPr>
        <w:t>2</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proofErr w:type="spellStart"/>
      <w:r w:rsidR="007726BA" w:rsidRPr="007726BA">
        <w:rPr>
          <w:rFonts w:ascii="GHEA Grapalat" w:hAnsi="GHEA Grapalat"/>
          <w:i w:val="0"/>
          <w:sz w:val="22"/>
          <w:szCs w:val="22"/>
        </w:rPr>
        <w:t>Прошян</w:t>
      </w:r>
      <w:proofErr w:type="spellEnd"/>
      <w:r w:rsidR="00E76913" w:rsidRPr="009B62F1">
        <w:rPr>
          <w:rFonts w:ascii="GHEA Grapalat" w:hAnsi="GHEA Grapalat"/>
          <w:i w:val="0"/>
        </w:rPr>
        <w:t xml:space="preserve">", находящийся по адресу: </w:t>
      </w:r>
      <w:r w:rsidR="00543E49" w:rsidRPr="00543E49">
        <w:rPr>
          <w:rFonts w:ascii="GHEA Grapalat" w:hAnsi="GHEA Grapalat"/>
          <w:i w:val="0"/>
        </w:rPr>
        <w:t xml:space="preserve"> </w:t>
      </w:r>
      <w:r w:rsidR="00891722" w:rsidRPr="009B62F1">
        <w:rPr>
          <w:rFonts w:ascii="GHEA Grapalat" w:hAnsi="GHEA Grapalat"/>
          <w:i w:val="0"/>
        </w:rPr>
        <w:t>ГНКО "</w:t>
      </w:r>
      <w:proofErr w:type="spellStart"/>
      <w:r w:rsidR="00891722" w:rsidRPr="007726BA">
        <w:rPr>
          <w:rFonts w:ascii="GHEA Grapalat" w:hAnsi="GHEA Grapalat"/>
          <w:i w:val="0"/>
          <w:sz w:val="22"/>
          <w:szCs w:val="22"/>
        </w:rPr>
        <w:t>Прошян</w:t>
      </w:r>
      <w:proofErr w:type="spellEnd"/>
      <w:r w:rsidR="00891722">
        <w:rPr>
          <w:rFonts w:ascii="GHEA Grapalat" w:hAnsi="GHEA Grapalat"/>
          <w:i w:val="0"/>
        </w:rPr>
        <w:t>",</w:t>
      </w:r>
      <w:r w:rsidR="00776CE0" w:rsidRPr="00776CE0">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5E563E" w:rsidRPr="005E563E">
        <w:rPr>
          <w:rFonts w:ascii="GHEA Grapalat" w:hAnsi="GHEA Grapalat"/>
          <w:b/>
          <w:i w:val="0"/>
        </w:rPr>
        <w:t xml:space="preserve">Стоматологические материалы </w:t>
      </w:r>
      <w:r w:rsidR="00782D60" w:rsidRPr="009B62F1">
        <w:rPr>
          <w:rFonts w:ascii="GHEA Grapalat" w:hAnsi="GHEA Grapalat"/>
          <w:i w:val="0"/>
        </w:rPr>
        <w:t>(далее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proofErr w:type="gramStart"/>
      <w:r w:rsidRPr="009B62F1">
        <w:rPr>
          <w:rFonts w:ascii="GHEA Grapalat" w:hAnsi="GHEA Grapalat"/>
          <w:i w:val="0"/>
        </w:rPr>
        <w:t>Условия</w:t>
      </w:r>
      <w:proofErr w:type="gramEnd"/>
      <w:r w:rsidRPr="009B62F1">
        <w:rPr>
          <w:rFonts w:ascii="GHEA Grapalat" w:hAnsi="GHEA Grapalat"/>
          <w:i w:val="0"/>
        </w:rPr>
        <w:t xml:space="preserve">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7726BA">
        <w:rPr>
          <w:rFonts w:ascii="GHEA Grapalat" w:hAnsi="GHEA Grapalat"/>
          <w:i w:val="0"/>
        </w:rPr>
        <w:t>1</w:t>
      </w:r>
      <w:r w:rsidR="00B56110" w:rsidRPr="00B56110">
        <w:rPr>
          <w:rFonts w:ascii="GHEA Grapalat" w:hAnsi="GHEA Grapalat"/>
          <w:i w:val="0"/>
        </w:rPr>
        <w:t>1</w:t>
      </w:r>
      <w:r w:rsidR="007B66B2" w:rsidRPr="001B36D8">
        <w:rPr>
          <w:rFonts w:ascii="GHEA Grapalat" w:hAnsi="GHEA Grapalat"/>
          <w:i w:val="0"/>
        </w:rPr>
        <w:t>.</w:t>
      </w:r>
      <w:r w:rsidR="005E563E" w:rsidRPr="005E563E">
        <w:rPr>
          <w:rFonts w:ascii="GHEA Grapalat" w:hAnsi="GHEA Grapalat"/>
          <w:i w:val="0"/>
        </w:rPr>
        <w:t>15</w:t>
      </w:r>
      <w:r w:rsidR="007B66B2" w:rsidRPr="001B36D8">
        <w:rPr>
          <w:rFonts w:ascii="GHEA Grapalat" w:hAnsi="GHEA Grapalat"/>
          <w:i w:val="0"/>
        </w:rPr>
        <w:t xml:space="preserve">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3A1B5C">
        <w:rPr>
          <w:rFonts w:ascii="GHEA Grapalat" w:hAnsi="GHEA Grapalat"/>
          <w:i w:val="0"/>
        </w:rPr>
        <w:t>2</w:t>
      </w:r>
      <w:r w:rsidR="003A1B5C" w:rsidRPr="003A1B5C">
        <w:rPr>
          <w:rFonts w:ascii="GHEA Grapalat" w:hAnsi="GHEA Grapalat"/>
          <w:i w:val="0"/>
        </w:rPr>
        <w:t>6</w:t>
      </w:r>
      <w:r w:rsidR="00776CE0" w:rsidRPr="00776CE0">
        <w:rPr>
          <w:rFonts w:ascii="GHEA Grapalat" w:hAnsi="GHEA Grapalat"/>
          <w:i w:val="0"/>
        </w:rPr>
        <w:t>.02</w:t>
      </w:r>
      <w:r w:rsidR="001B36D8" w:rsidRPr="001B36D8">
        <w:rPr>
          <w:rFonts w:ascii="GHEA Grapalat" w:hAnsi="GHEA Grapalat"/>
          <w:i w:val="0"/>
        </w:rPr>
        <w:t>.2020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9B62F1">
        <w:rPr>
          <w:rFonts w:ascii="Courier New" w:hAnsi="Courier New" w:cs="Courier New"/>
          <w:i w:val="0"/>
          <w:lang w:val="en-US"/>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w:t>
      </w:r>
      <w:proofErr w:type="spellStart"/>
      <w:proofErr w:type="gramStart"/>
      <w:r w:rsidRPr="009B62F1">
        <w:rPr>
          <w:rFonts w:ascii="GHEA Grapalat" w:hAnsi="GHEA Grapalat"/>
          <w:i w:val="0"/>
        </w:rPr>
        <w:t>на</w:t>
      </w:r>
      <w:proofErr w:type="spellEnd"/>
      <w:proofErr w:type="gramEnd"/>
      <w:r w:rsidRPr="009B62F1">
        <w:rPr>
          <w:rFonts w:ascii="GHEA Grapalat" w:hAnsi="GHEA Grapalat"/>
          <w:i w:val="0"/>
        </w:rPr>
        <w:t xml:space="preserve">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6F427C" w:rsidRPr="006F427C">
        <w:rPr>
          <w:rFonts w:ascii="GHEA Grapalat" w:hAnsi="GHEA Grapalat"/>
          <w:i w:val="0"/>
        </w:rPr>
        <w:t>:</w:t>
      </w:r>
      <w:r w:rsidR="00543E49" w:rsidRPr="00543E49">
        <w:rPr>
          <w:rFonts w:ascii="GHEA Grapalat" w:hAnsi="GHEA Grapalat"/>
          <w:i w:val="0"/>
        </w:rPr>
        <w:t xml:space="preserve"> </w:t>
      </w:r>
      <w:r w:rsidR="00AC7DFC" w:rsidRPr="00AC7DFC">
        <w:rPr>
          <w:rFonts w:ascii="GHEA Grapalat" w:hAnsi="GHEA Grapalat"/>
          <w:b/>
          <w:i w:val="0"/>
        </w:rPr>
        <w:t xml:space="preserve"> </w:t>
      </w:r>
      <w:r w:rsidR="00891722" w:rsidRPr="009B62F1">
        <w:rPr>
          <w:rFonts w:ascii="GHEA Grapalat" w:hAnsi="GHEA Grapalat"/>
          <w:i w:val="0"/>
        </w:rPr>
        <w:t>ГНКО "</w:t>
      </w:r>
      <w:proofErr w:type="spellStart"/>
      <w:r w:rsidR="00891722" w:rsidRPr="007726BA">
        <w:rPr>
          <w:rFonts w:ascii="GHEA Grapalat" w:hAnsi="GHEA Grapalat"/>
          <w:i w:val="0"/>
          <w:sz w:val="22"/>
          <w:szCs w:val="22"/>
        </w:rPr>
        <w:t>Прошян</w:t>
      </w:r>
      <w:proofErr w:type="spellEnd"/>
      <w:r w:rsidR="00891722" w:rsidRPr="009B62F1">
        <w:rPr>
          <w:rFonts w:ascii="GHEA Grapalat" w:hAnsi="GHEA Grapalat"/>
          <w:i w:val="0"/>
        </w:rPr>
        <w:t xml:space="preserve">", </w:t>
      </w:r>
      <w:r w:rsidR="00E76913"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7B66B2" w:rsidRPr="001B36D8">
        <w:rPr>
          <w:rFonts w:ascii="GHEA Grapalat" w:hAnsi="GHEA Grapalat"/>
          <w:i w:val="0"/>
        </w:rPr>
        <w:t>1</w:t>
      </w:r>
      <w:r w:rsidR="00B56110" w:rsidRPr="00B56110">
        <w:rPr>
          <w:rFonts w:ascii="GHEA Grapalat" w:hAnsi="GHEA Grapalat"/>
          <w:i w:val="0"/>
        </w:rPr>
        <w:t>1</w:t>
      </w:r>
      <w:r w:rsidR="007B66B2" w:rsidRPr="001B36D8">
        <w:rPr>
          <w:rFonts w:ascii="GHEA Grapalat" w:hAnsi="GHEA Grapalat"/>
          <w:i w:val="0"/>
        </w:rPr>
        <w:t>.</w:t>
      </w:r>
      <w:r w:rsidR="005E563E" w:rsidRPr="005E563E">
        <w:rPr>
          <w:rFonts w:ascii="GHEA Grapalat" w:hAnsi="GHEA Grapalat"/>
          <w:i w:val="0"/>
        </w:rPr>
        <w:t>15</w:t>
      </w:r>
      <w:r w:rsidR="007B66B2" w:rsidRPr="001B36D8">
        <w:rPr>
          <w:rFonts w:ascii="GHEA Grapalat" w:hAnsi="GHEA Grapalat"/>
          <w:i w:val="0"/>
        </w:rPr>
        <w:t xml:space="preserve">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3A1B5C">
        <w:rPr>
          <w:rFonts w:ascii="GHEA Grapalat" w:hAnsi="GHEA Grapalat"/>
          <w:i w:val="0"/>
        </w:rPr>
        <w:t>2</w:t>
      </w:r>
      <w:r w:rsidR="003A1B5C" w:rsidRPr="003A1B5C">
        <w:rPr>
          <w:rFonts w:ascii="GHEA Grapalat" w:hAnsi="GHEA Grapalat"/>
          <w:i w:val="0"/>
        </w:rPr>
        <w:t>6</w:t>
      </w:r>
      <w:r w:rsidR="00776CE0" w:rsidRPr="00776CE0">
        <w:rPr>
          <w:rFonts w:ascii="GHEA Grapalat" w:hAnsi="GHEA Grapalat"/>
          <w:i w:val="0"/>
        </w:rPr>
        <w:t>.02</w:t>
      </w:r>
      <w:r w:rsidR="001B36D8" w:rsidRPr="001B36D8">
        <w:rPr>
          <w:rFonts w:ascii="GHEA Grapalat" w:hAnsi="GHEA Grapalat"/>
          <w:i w:val="0"/>
        </w:rPr>
        <w:t>.2020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4A7446" w:rsidRPr="009B62F1">
        <w:rPr>
          <w:rFonts w:ascii="GHEA Grapalat" w:hAnsi="GHEA Grapalat"/>
          <w:i w:val="0"/>
        </w:rPr>
        <w:t>ГНКО "</w:t>
      </w:r>
      <w:proofErr w:type="spellStart"/>
      <w:r w:rsidR="004A7446" w:rsidRPr="007726BA">
        <w:rPr>
          <w:rFonts w:ascii="GHEA Grapalat" w:hAnsi="GHEA Grapalat"/>
          <w:i w:val="0"/>
          <w:sz w:val="22"/>
          <w:szCs w:val="22"/>
        </w:rPr>
        <w:t>Прошян</w:t>
      </w:r>
      <w:proofErr w:type="spellEnd"/>
      <w:r w:rsidR="00776CE0" w:rsidRPr="00776CE0">
        <w:rPr>
          <w:rFonts w:ascii="GHEA Grapalat" w:hAnsi="GHEA Grapalat"/>
          <w:i w:val="0"/>
        </w:rPr>
        <w:t xml:space="preserve">, </w:t>
      </w:r>
      <w:r w:rsidRPr="009B62F1">
        <w:rPr>
          <w:rFonts w:ascii="GHEA Grapalat" w:hAnsi="GHEA Grapalat"/>
          <w:b/>
          <w:u w:val="single"/>
        </w:rPr>
        <w:t xml:space="preserve">в </w:t>
      </w:r>
      <w:r w:rsidR="007B66B2" w:rsidRPr="007B66B2">
        <w:rPr>
          <w:rFonts w:ascii="GHEA Grapalat" w:hAnsi="GHEA Grapalat"/>
          <w:b/>
          <w:u w:val="single"/>
        </w:rPr>
        <w:t>1</w:t>
      </w:r>
      <w:r w:rsidR="00B56110" w:rsidRPr="00B56110">
        <w:rPr>
          <w:rFonts w:ascii="GHEA Grapalat" w:hAnsi="GHEA Grapalat"/>
          <w:b/>
          <w:u w:val="single"/>
        </w:rPr>
        <w:t>1</w:t>
      </w:r>
      <w:r w:rsidR="007B66B2" w:rsidRPr="007B66B2">
        <w:rPr>
          <w:rFonts w:ascii="GHEA Grapalat" w:hAnsi="GHEA Grapalat"/>
          <w:b/>
          <w:u w:val="single"/>
        </w:rPr>
        <w:t>.</w:t>
      </w:r>
      <w:r w:rsidR="005E563E" w:rsidRPr="005E563E">
        <w:rPr>
          <w:rFonts w:ascii="GHEA Grapalat" w:hAnsi="GHEA Grapalat"/>
          <w:b/>
          <w:u w:val="single"/>
        </w:rPr>
        <w:t>15</w:t>
      </w:r>
      <w:r w:rsidR="007B66B2" w:rsidRPr="007B66B2">
        <w:rPr>
          <w:rFonts w:ascii="GHEA Grapalat" w:hAnsi="GHEA Grapalat"/>
          <w:b/>
          <w:u w:val="single"/>
        </w:rPr>
        <w:t xml:space="preserve"> </w:t>
      </w:r>
      <w:r w:rsidRPr="009B62F1">
        <w:rPr>
          <w:rFonts w:ascii="GHEA Grapalat" w:hAnsi="GHEA Grapalat"/>
          <w:b/>
          <w:u w:val="single"/>
        </w:rPr>
        <w:t xml:space="preserve">часов </w:t>
      </w:r>
      <w:r w:rsidR="003A1B5C">
        <w:rPr>
          <w:rFonts w:ascii="GHEA Grapalat" w:hAnsi="GHEA Grapalat"/>
          <w:b/>
          <w:u w:val="single"/>
        </w:rPr>
        <w:t>2</w:t>
      </w:r>
      <w:r w:rsidR="003A1B5C" w:rsidRPr="003A1B5C">
        <w:rPr>
          <w:rFonts w:ascii="GHEA Grapalat" w:hAnsi="GHEA Grapalat"/>
          <w:b/>
          <w:u w:val="single"/>
        </w:rPr>
        <w:t>6</w:t>
      </w:r>
      <w:r w:rsidR="00776CE0" w:rsidRPr="00776CE0">
        <w:rPr>
          <w:rFonts w:ascii="GHEA Grapalat" w:hAnsi="GHEA Grapalat"/>
          <w:b/>
          <w:u w:val="single"/>
        </w:rPr>
        <w:t>.02</w:t>
      </w:r>
      <w:r w:rsidR="001B36D8" w:rsidRPr="001B36D8">
        <w:rPr>
          <w:rFonts w:ascii="GHEA Grapalat" w:hAnsi="GHEA Grapalat"/>
          <w:b/>
          <w:u w:val="single"/>
        </w:rPr>
        <w:t>.2020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proofErr w:type="gramStart"/>
      <w:r w:rsidR="00D746A9" w:rsidRPr="009B62F1">
        <w:rPr>
          <w:rFonts w:ascii="GHEA Grapalat" w:hAnsi="GHEA Grapalat"/>
          <w:i w:val="0"/>
        </w:rPr>
        <w:t>рассматривающее</w:t>
      </w:r>
      <w:proofErr w:type="gramEnd"/>
      <w:r w:rsidR="00D746A9" w:rsidRPr="009B62F1">
        <w:rPr>
          <w:rFonts w:ascii="GHEA Grapalat" w:hAnsi="GHEA Grapalat"/>
          <w:i w:val="0"/>
        </w:rPr>
        <w:t xml:space="preserve">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 xml:space="preserve">по адресу: ул. </w:t>
      </w:r>
      <w:proofErr w:type="spellStart"/>
      <w:r w:rsidRPr="009B62F1">
        <w:rPr>
          <w:rFonts w:ascii="GHEA Grapalat" w:hAnsi="GHEA Grapalat"/>
          <w:i w:val="0"/>
        </w:rPr>
        <w:t>Мелик-Адамяна</w:t>
      </w:r>
      <w:proofErr w:type="spellEnd"/>
      <w:r w:rsidRPr="009B62F1">
        <w:rPr>
          <w:rFonts w:ascii="GHEA Grapalat" w:hAnsi="GHEA Grapalat"/>
          <w:i w:val="0"/>
        </w:rPr>
        <w:t xml:space="preserve">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 xml:space="preserve">(тридцать тысяч) </w:t>
      </w:r>
      <w:proofErr w:type="spellStart"/>
      <w:r w:rsidRPr="009B62F1">
        <w:rPr>
          <w:rFonts w:ascii="GHEA Grapalat" w:hAnsi="GHEA Grapalat"/>
          <w:i w:val="0"/>
        </w:rPr>
        <w:t>драмов</w:t>
      </w:r>
      <w:proofErr w:type="spellEnd"/>
      <w:r w:rsidRPr="009B62F1">
        <w:rPr>
          <w:rFonts w:ascii="GHEA Grapalat" w:hAnsi="GHEA Grapalat"/>
          <w:i w:val="0"/>
        </w:rPr>
        <w:t xml:space="preserve">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proofErr w:type="spellStart"/>
      <w:r w:rsidR="00E76913" w:rsidRPr="009B62F1">
        <w:rPr>
          <w:rFonts w:ascii="GHEA Grapalat" w:hAnsi="GHEA Grapalat"/>
          <w:i w:val="0"/>
        </w:rPr>
        <w:t>А.Айвазян</w:t>
      </w:r>
      <w:proofErr w:type="spellEnd"/>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Default="00E76913" w:rsidP="009B62F1">
      <w:pPr>
        <w:pStyle w:val="a3"/>
        <w:spacing w:line="240" w:lineRule="auto"/>
        <w:rPr>
          <w:rFonts w:ascii="GHEA Grapalat" w:hAnsi="GHEA Grapalat" w:cs="Arial"/>
          <w:color w:val="333333"/>
          <w:szCs w:val="18"/>
          <w:shd w:val="clear" w:color="auto" w:fill="FFFFFF"/>
          <w:lang w:val="af-ZA"/>
        </w:rPr>
      </w:pPr>
      <w:r w:rsidRPr="00E76913">
        <w:rPr>
          <w:rFonts w:ascii="GHEA Grapalat" w:hAnsi="GHEA Grapalat"/>
        </w:rPr>
        <w:t xml:space="preserve">Электронная почта </w:t>
      </w:r>
      <w:hyperlink r:id="rId9" w:history="1">
        <w:r w:rsidR="006F427C" w:rsidRPr="00641248">
          <w:rPr>
            <w:rStyle w:val="a9"/>
            <w:rFonts w:ascii="GHEA Grapalat" w:hAnsi="GHEA Grapalat" w:cs="Arial"/>
            <w:szCs w:val="18"/>
            <w:shd w:val="clear" w:color="auto" w:fill="FFFFFF"/>
            <w:lang w:val="af-ZA"/>
          </w:rPr>
          <w:t>aida.ayvazyan@legesgroup.com</w:t>
        </w:r>
      </w:hyperlink>
    </w:p>
    <w:p w:rsidR="006F427C" w:rsidRPr="009B62F1" w:rsidRDefault="006F427C" w:rsidP="009B62F1">
      <w:pPr>
        <w:pStyle w:val="a3"/>
        <w:spacing w:line="240" w:lineRule="auto"/>
        <w:rPr>
          <w:rFonts w:ascii="GHEA Grapalat" w:hAnsi="GHEA Grapalat"/>
          <w:sz w:val="18"/>
          <w:szCs w:val="18"/>
          <w:u w:val="single"/>
          <w:lang w:val="af-ZA"/>
        </w:rPr>
      </w:pPr>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proofErr w:type="spellStart"/>
      <w:r w:rsidR="007726BA" w:rsidRPr="000C5E81">
        <w:rPr>
          <w:rFonts w:ascii="GHEA Grapalat" w:hAnsi="GHEA Grapalat" w:cs="GHEA Grapalat"/>
          <w:b/>
        </w:rPr>
        <w:t>Прощян</w:t>
      </w:r>
      <w:proofErr w:type="spellEnd"/>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7726BA" w:rsidRPr="007726BA">
        <w:rPr>
          <w:rFonts w:ascii="GHEA Grapalat" w:hAnsi="GHEA Grapalat"/>
          <w:i/>
          <w:sz w:val="20"/>
          <w:szCs w:val="20"/>
          <w:lang w:val="en-US"/>
        </w:rPr>
        <w:t>PRAAPK</w:t>
      </w:r>
      <w:r w:rsidR="007726BA" w:rsidRPr="007726BA">
        <w:rPr>
          <w:rFonts w:ascii="GHEA Grapalat" w:hAnsi="GHEA Grapalat"/>
          <w:i/>
          <w:sz w:val="18"/>
          <w:szCs w:val="18"/>
        </w:rPr>
        <w:t xml:space="preserve"> </w:t>
      </w:r>
      <w:r w:rsidR="00776CE0" w:rsidRPr="007726BA">
        <w:rPr>
          <w:rFonts w:ascii="GHEA Grapalat" w:hAnsi="GHEA Grapalat"/>
          <w:i/>
          <w:sz w:val="18"/>
          <w:szCs w:val="18"/>
        </w:rPr>
        <w:t>-</w:t>
      </w:r>
      <w:proofErr w:type="spellStart"/>
      <w:r w:rsidR="00776CE0" w:rsidRPr="00776CE0">
        <w:rPr>
          <w:rFonts w:ascii="GHEA Grapalat" w:hAnsi="GHEA Grapalat"/>
          <w:i/>
          <w:sz w:val="20"/>
          <w:szCs w:val="20"/>
          <w:lang w:val="en-US"/>
        </w:rPr>
        <w:t>GHAPDz</w:t>
      </w:r>
      <w:proofErr w:type="spellEnd"/>
      <w:r w:rsidR="00776CE0" w:rsidRPr="00776CE0">
        <w:rPr>
          <w:rFonts w:ascii="GHEA Grapalat" w:hAnsi="GHEA Grapalat"/>
          <w:i/>
          <w:sz w:val="20"/>
          <w:szCs w:val="20"/>
        </w:rPr>
        <w:t>-2020/</w:t>
      </w:r>
      <w:r w:rsidR="005E563E" w:rsidRPr="005E563E">
        <w:rPr>
          <w:rFonts w:ascii="GHEA Grapalat" w:hAnsi="GHEA Grapalat"/>
          <w:i/>
          <w:sz w:val="20"/>
          <w:szCs w:val="20"/>
        </w:rPr>
        <w:t>2</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1B36D8">
        <w:rPr>
          <w:rFonts w:ascii="GHEA Grapalat" w:hAnsi="GHEA Grapalat"/>
          <w:i/>
          <w:sz w:val="20"/>
          <w:szCs w:val="20"/>
        </w:rPr>
        <w:t xml:space="preserve">1 от </w:t>
      </w:r>
      <w:r w:rsidR="00B56110" w:rsidRPr="00B56110">
        <w:rPr>
          <w:rFonts w:ascii="GHEA Grapalat" w:hAnsi="GHEA Grapalat"/>
          <w:i/>
          <w:sz w:val="20"/>
          <w:szCs w:val="20"/>
        </w:rPr>
        <w:t>14</w:t>
      </w:r>
      <w:r w:rsidR="00776CE0" w:rsidRPr="00776CE0">
        <w:rPr>
          <w:rFonts w:ascii="GHEA Grapalat" w:hAnsi="GHEA Grapalat"/>
          <w:i/>
          <w:sz w:val="20"/>
          <w:szCs w:val="20"/>
        </w:rPr>
        <w:t>.02</w:t>
      </w:r>
      <w:r w:rsidR="00E9266B">
        <w:rPr>
          <w:rFonts w:ascii="GHEA Grapalat" w:hAnsi="GHEA Grapalat"/>
          <w:i/>
          <w:sz w:val="20"/>
          <w:szCs w:val="20"/>
        </w:rPr>
        <w:t>.2020г</w:t>
      </w:r>
      <w:r w:rsidR="00096865" w:rsidRPr="009B62F1">
        <w:rPr>
          <w:rFonts w:ascii="GHEA Grapalat" w:hAnsi="GHEA Grapalat"/>
          <w:i/>
          <w:sz w:val="20"/>
          <w:szCs w:val="20"/>
        </w:rPr>
        <w:t>.</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7726BA" w:rsidRPr="000C5E81">
        <w:rPr>
          <w:rFonts w:ascii="GHEA Grapalat" w:hAnsi="GHEA Grapalat"/>
          <w:b/>
          <w:sz w:val="22"/>
          <w:szCs w:val="22"/>
        </w:rPr>
        <w:t>ПРОШЯН</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E76913" w:rsidP="00E76913">
      <w:pPr>
        <w:pStyle w:val="aa"/>
        <w:widowControl w:val="0"/>
        <w:spacing w:after="160"/>
        <w:ind w:right="-7"/>
        <w:jc w:val="center"/>
        <w:rPr>
          <w:rFonts w:ascii="GHEA Grapalat" w:hAnsi="GHEA Grapalat"/>
          <w:sz w:val="22"/>
          <w:szCs w:val="22"/>
        </w:rPr>
      </w:pPr>
      <w:r w:rsidRPr="009B62F1">
        <w:rPr>
          <w:rFonts w:ascii="GHEA Grapalat" w:hAnsi="GHEA Grapalat"/>
          <w:sz w:val="22"/>
          <w:szCs w:val="22"/>
        </w:rPr>
        <w:t>ДЛЯ НУЖД ГНКО «</w:t>
      </w:r>
      <w:r w:rsidR="007726BA" w:rsidRPr="000C5E81">
        <w:rPr>
          <w:rFonts w:ascii="GHEA Grapalat" w:hAnsi="GHEA Grapalat"/>
          <w:sz w:val="22"/>
          <w:szCs w:val="22"/>
        </w:rPr>
        <w:t>ПРОЩЯН</w:t>
      </w:r>
      <w:r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r w:rsidRPr="009B62F1">
        <w:rPr>
          <w:rFonts w:ascii="GHEA Grapalat" w:hAnsi="GHEA Grapalat"/>
          <w:sz w:val="22"/>
          <w:szCs w:val="22"/>
        </w:rPr>
        <w:t>НА ЗАПРОС КОТИРОВОК, ОБЪЯВЛЕННЫЙ С ЦЕЛЬЮ ПРИОБРЕТЕНИЯ</w:t>
      </w:r>
    </w:p>
    <w:p w:rsidR="00E76913" w:rsidRPr="009B62F1" w:rsidRDefault="005E563E" w:rsidP="00E76913">
      <w:pPr>
        <w:pStyle w:val="aa"/>
        <w:widowControl w:val="0"/>
        <w:spacing w:after="160"/>
        <w:ind w:right="-7"/>
        <w:jc w:val="center"/>
        <w:rPr>
          <w:rFonts w:ascii="GHEA Grapalat" w:hAnsi="GHEA Grapalat"/>
          <w:sz w:val="22"/>
          <w:szCs w:val="22"/>
        </w:rPr>
      </w:pPr>
      <w:r w:rsidRPr="005E563E">
        <w:rPr>
          <w:rFonts w:ascii="GHEA Grapalat" w:hAnsi="GHEA Grapalat"/>
          <w:sz w:val="22"/>
          <w:szCs w:val="22"/>
        </w:rPr>
        <w:t>СТОМАТОЛОГИЧЕСКИЕ МАТЕРИАЛЫ</w:t>
      </w: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AC7DFC"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5E563E" w:rsidRPr="009B62F1" w:rsidRDefault="00E76913" w:rsidP="005E563E">
      <w:pPr>
        <w:pStyle w:val="aa"/>
        <w:widowControl w:val="0"/>
        <w:spacing w:after="160"/>
        <w:ind w:right="-7"/>
        <w:jc w:val="center"/>
        <w:rPr>
          <w:rFonts w:ascii="GHEA Grapalat" w:hAnsi="GHEA Grapalat"/>
          <w:sz w:val="22"/>
          <w:szCs w:val="22"/>
        </w:rPr>
      </w:pPr>
      <w:r w:rsidRPr="009B62F1">
        <w:rPr>
          <w:rFonts w:ascii="GHEA Grapalat" w:hAnsi="GHEA Grapalat"/>
          <w:b/>
          <w:sz w:val="22"/>
        </w:rPr>
        <w:t xml:space="preserve">ПРИГЛАШЕНИЯ НА ЗАПРОС </w:t>
      </w:r>
      <w:proofErr w:type="gramStart"/>
      <w:r w:rsidRPr="009B62F1">
        <w:rPr>
          <w:rFonts w:ascii="GHEA Grapalat" w:hAnsi="GHEA Grapalat"/>
          <w:b/>
          <w:sz w:val="22"/>
        </w:rPr>
        <w:t>КОТИРОВОК</w:t>
      </w:r>
      <w:proofErr w:type="gramEnd"/>
      <w:r w:rsidRPr="009B62F1">
        <w:rPr>
          <w:rFonts w:ascii="GHEA Grapalat" w:hAnsi="GHEA Grapalat"/>
          <w:b/>
          <w:sz w:val="22"/>
        </w:rPr>
        <w:t xml:space="preserve"> ОБЪЯВЛЕННЫЙ С ЦЕЛЬЮ ПРИОБРЕТЕНИЯ </w:t>
      </w:r>
      <w:r w:rsidR="005E563E" w:rsidRPr="005E563E">
        <w:rPr>
          <w:rFonts w:ascii="GHEA Grapalat" w:hAnsi="GHEA Grapalat"/>
          <w:sz w:val="22"/>
          <w:szCs w:val="22"/>
        </w:rPr>
        <w:t>СТОМАТОЛОГИЧЕСКИЕ МАТЕРИАЛЫ</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ДЛЯ НУЖД ГНКО «</w:t>
      </w:r>
      <w:r w:rsidR="007726BA" w:rsidRPr="007726BA">
        <w:rPr>
          <w:rFonts w:ascii="GHEA Grapalat" w:hAnsi="GHEA Grapalat"/>
          <w:b/>
          <w:sz w:val="22"/>
        </w:rPr>
        <w:t>ПРОШЯН</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xml:space="preserve">, в случае признания </w:t>
      </w:r>
      <w:proofErr w:type="gramStart"/>
      <w:r w:rsidR="003D0E3C" w:rsidRPr="009B62F1">
        <w:rPr>
          <w:rFonts w:ascii="GHEA Grapalat" w:hAnsi="GHEA Grapalat"/>
          <w:sz w:val="20"/>
        </w:rPr>
        <w:t>отобранным</w:t>
      </w:r>
      <w:proofErr w:type="gramEnd"/>
      <w:r w:rsidR="003D0E3C" w:rsidRPr="009B62F1">
        <w:rPr>
          <w:rFonts w:ascii="GHEA Grapalat" w:hAnsi="GHEA Grapalat"/>
          <w:sz w:val="20"/>
        </w:rPr>
        <w:t xml:space="preserve">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w:t>
      </w:r>
      <w:proofErr w:type="gramStart"/>
      <w:r w:rsidR="00096865" w:rsidRPr="009B62F1">
        <w:rPr>
          <w:rFonts w:ascii="GHEA Grapalat" w:hAnsi="GHEA Grapalat"/>
          <w:spacing w:val="-6"/>
          <w:sz w:val="20"/>
        </w:rPr>
        <w:t>об</w:t>
      </w:r>
      <w:proofErr w:type="gramEnd"/>
      <w:r w:rsidR="00096865" w:rsidRPr="009B62F1">
        <w:rPr>
          <w:rFonts w:ascii="GHEA Grapalat" w:hAnsi="GHEA Grapalat"/>
          <w:spacing w:val="-6"/>
          <w:sz w:val="20"/>
        </w:rPr>
        <w:t xml:space="preserve">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7726BA" w:rsidRPr="007726BA">
        <w:rPr>
          <w:rFonts w:ascii="GHEA Grapalat" w:hAnsi="GHEA Grapalat"/>
          <w:sz w:val="20"/>
          <w:szCs w:val="20"/>
          <w:lang w:val="en-US"/>
        </w:rPr>
        <w:t>PRAAPK</w:t>
      </w:r>
      <w:r w:rsidR="007726BA" w:rsidRPr="007726BA">
        <w:rPr>
          <w:rFonts w:ascii="GHEA Grapalat" w:hAnsi="GHEA Grapalat"/>
          <w:sz w:val="20"/>
          <w:szCs w:val="20"/>
        </w:rPr>
        <w:t xml:space="preserve"> </w:t>
      </w:r>
      <w:r w:rsidR="00776CE0" w:rsidRPr="00776CE0">
        <w:rPr>
          <w:rFonts w:ascii="GHEA Grapalat" w:hAnsi="GHEA Grapalat"/>
          <w:sz w:val="20"/>
          <w:szCs w:val="20"/>
        </w:rPr>
        <w:t>-</w:t>
      </w:r>
      <w:proofErr w:type="spellStart"/>
      <w:r w:rsidR="00776CE0" w:rsidRPr="00776CE0">
        <w:rPr>
          <w:rFonts w:ascii="GHEA Grapalat" w:hAnsi="GHEA Grapalat"/>
          <w:sz w:val="20"/>
          <w:szCs w:val="20"/>
          <w:lang w:val="en-US"/>
        </w:rPr>
        <w:t>GHAPDz</w:t>
      </w:r>
      <w:proofErr w:type="spellEnd"/>
      <w:r w:rsidR="00776CE0" w:rsidRPr="00776CE0">
        <w:rPr>
          <w:rFonts w:ascii="GHEA Grapalat" w:hAnsi="GHEA Grapalat"/>
          <w:sz w:val="20"/>
          <w:szCs w:val="20"/>
        </w:rPr>
        <w:t>-2020/</w:t>
      </w:r>
      <w:r w:rsidR="005E563E" w:rsidRPr="005E563E">
        <w:rPr>
          <w:rFonts w:ascii="GHEA Grapalat" w:hAnsi="GHEA Grapalat"/>
          <w:sz w:val="20"/>
          <w:szCs w:val="20"/>
        </w:rPr>
        <w:t>2</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proofErr w:type="gramStart"/>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B36D8">
        <w:rPr>
          <w:rFonts w:ascii="GHEA Grapalat" w:hAnsi="GHEA Grapalat"/>
          <w:sz w:val="20"/>
        </w:rPr>
        <w:t> </w:t>
      </w:r>
      <w:r w:rsidRPr="009B62F1">
        <w:rPr>
          <w:rFonts w:ascii="GHEA Grapalat" w:hAnsi="GHEA Grapalat"/>
          <w:sz w:val="20"/>
        </w:rPr>
        <w:t>4</w:t>
      </w:r>
      <w:r w:rsidR="006D2DF7" w:rsidRPr="001B36D8">
        <w:rPr>
          <w:rFonts w:ascii="GHEA Grapalat" w:hAnsi="GHEA Grapalat"/>
          <w:sz w:val="20"/>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1B36D8">
        <w:rPr>
          <w:rFonts w:ascii="GHEA Grapalat" w:hAnsi="GHEA Grapalat"/>
          <w:sz w:val="20"/>
        </w:rPr>
        <w:t>ГНКО "</w:t>
      </w:r>
      <w:r w:rsidR="007726BA" w:rsidRPr="007726BA">
        <w:rPr>
          <w:rFonts w:ascii="GHEA Grapalat" w:hAnsi="GHEA Grapalat"/>
          <w:sz w:val="20"/>
        </w:rPr>
        <w:t>ПРОШЯН</w:t>
      </w:r>
      <w:r w:rsidR="00DD38D7" w:rsidRPr="001B36D8">
        <w:rPr>
          <w:rFonts w:ascii="GHEA Grapalat" w:hAnsi="GHEA Grapalat"/>
          <w:sz w:val="20"/>
        </w:rPr>
        <w:t>"</w:t>
      </w:r>
      <w:r w:rsidRPr="009B62F1">
        <w:rPr>
          <w:rFonts w:ascii="GHEA Grapalat" w:hAnsi="GHEA Grapalat"/>
          <w:sz w:val="20"/>
        </w:rPr>
        <w:t xml:space="preserve"> (далее — заказчик) процедуре об</w:t>
      </w:r>
      <w:proofErr w:type="gramEnd"/>
      <w:r w:rsidRPr="009B62F1">
        <w:rPr>
          <w:rFonts w:ascii="GHEA Grapalat" w:hAnsi="GHEA Grapalat"/>
          <w:sz w:val="20"/>
        </w:rPr>
        <w:t xml:space="preserve"> </w:t>
      </w:r>
      <w:proofErr w:type="gramStart"/>
      <w:r w:rsidRPr="009B62F1">
        <w:rPr>
          <w:rFonts w:ascii="GHEA Grapalat" w:hAnsi="GHEA Grapalat"/>
          <w:sz w:val="20"/>
        </w:rPr>
        <w:t>условиях</w:t>
      </w:r>
      <w:proofErr w:type="gramEnd"/>
      <w:r w:rsidRPr="009B62F1">
        <w:rPr>
          <w:rFonts w:ascii="GHEA Grapalat" w:hAnsi="GHEA Grapalat"/>
          <w:sz w:val="20"/>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10" w:history="1">
        <w:r w:rsidR="006F427C" w:rsidRPr="00641248">
          <w:rPr>
            <w:rStyle w:val="a9"/>
            <w:rFonts w:ascii="GHEA Grapalat" w:hAnsi="GHEA Grapalat" w:cs="Arial"/>
            <w:szCs w:val="18"/>
            <w:shd w:val="clear" w:color="auto" w:fill="FFFFFF"/>
            <w:lang w:val="af-ZA"/>
          </w:rPr>
          <w:t>aida.ayvazyan@legesgroup.com</w:t>
        </w:r>
      </w:hyperlink>
      <w:r w:rsidR="006F427C" w:rsidRPr="003D4927">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5E563E" w:rsidRPr="009B62F1" w:rsidRDefault="00845AA5" w:rsidP="005E563E">
      <w:pPr>
        <w:pStyle w:val="aa"/>
        <w:widowControl w:val="0"/>
        <w:spacing w:after="160"/>
        <w:ind w:right="-7"/>
        <w:jc w:val="center"/>
        <w:rPr>
          <w:rFonts w:ascii="GHEA Grapalat" w:hAnsi="GHEA Grapalat"/>
          <w:sz w:val="22"/>
          <w:szCs w:val="22"/>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DD38D7">
        <w:rPr>
          <w:rFonts w:ascii="GHEA Grapalat" w:hAnsi="GHEA Grapalat"/>
        </w:rPr>
        <w:t xml:space="preserve">Предметом закупки является приобретение </w:t>
      </w:r>
      <w:r w:rsidR="005E563E" w:rsidRPr="005E563E">
        <w:rPr>
          <w:rFonts w:ascii="GHEA Grapalat" w:hAnsi="GHEA Grapalat"/>
          <w:sz w:val="22"/>
          <w:szCs w:val="22"/>
        </w:rPr>
        <w:t>стоматологические материалы</w:t>
      </w:r>
    </w:p>
    <w:p w:rsidR="00096865" w:rsidRPr="005E563E" w:rsidRDefault="002F2869"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DD38D7">
        <w:rPr>
          <w:rFonts w:ascii="GHEA Grapalat" w:hAnsi="GHEA Grapalat"/>
          <w:i w:val="0"/>
          <w:szCs w:val="24"/>
        </w:rPr>
        <w:t xml:space="preserve"> </w:t>
      </w:r>
      <w:r w:rsidR="00845AA5" w:rsidRPr="00DD38D7">
        <w:rPr>
          <w:rFonts w:ascii="GHEA Grapalat" w:hAnsi="GHEA Grapalat"/>
          <w:i w:val="0"/>
          <w:szCs w:val="24"/>
        </w:rPr>
        <w:t>(далее — также товар) для нужд</w:t>
      </w:r>
      <w:r w:rsidR="00566FD7" w:rsidRPr="00566FD7">
        <w:rPr>
          <w:rFonts w:ascii="GHEA Grapalat" w:hAnsi="GHEA Grapalat"/>
          <w:i w:val="0"/>
          <w:szCs w:val="24"/>
        </w:rPr>
        <w:t xml:space="preserve"> </w:t>
      </w:r>
      <w:r w:rsidR="00210C01">
        <w:rPr>
          <w:rFonts w:ascii="GHEA Grapalat" w:hAnsi="GHEA Grapalat"/>
          <w:i w:val="0"/>
        </w:rPr>
        <w:t>ГНКО «</w:t>
      </w:r>
      <w:r w:rsidR="007726BA" w:rsidRPr="007726BA">
        <w:rPr>
          <w:rFonts w:ascii="GHEA Grapalat" w:hAnsi="GHEA Grapalat"/>
          <w:i w:val="0"/>
        </w:rPr>
        <w:t>ПРОШЯН</w:t>
      </w:r>
      <w:r w:rsidR="00845AA5" w:rsidRPr="001B36D8">
        <w:rPr>
          <w:rFonts w:ascii="GHEA Grapalat" w:hAnsi="GHEA Grapalat"/>
          <w:i w:val="0"/>
          <w:szCs w:val="24"/>
        </w:rPr>
        <w:t>",</w:t>
      </w:r>
      <w:r w:rsidR="00845AA5" w:rsidRPr="00DD38D7">
        <w:rPr>
          <w:rFonts w:ascii="GHEA Grapalat" w:hAnsi="GHEA Grapalat"/>
          <w:i w:val="0"/>
          <w:szCs w:val="24"/>
        </w:rPr>
        <w:t xml:space="preserve"> которые сгруппированы в лоты </w:t>
      </w:r>
      <w:r w:rsidR="005E563E" w:rsidRPr="005E563E">
        <w:rPr>
          <w:rFonts w:ascii="GHEA Grapalat" w:hAnsi="GHEA Grapalat"/>
          <w:i w:val="0"/>
          <w:szCs w:val="24"/>
        </w:rPr>
        <w:t>31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смол</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медиум</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Топекс</w:t>
            </w:r>
            <w:proofErr w:type="spellEnd"/>
            <w:r w:rsidRPr="005E563E">
              <w:rPr>
                <w:rFonts w:ascii="GHEA Grapalat" w:hAnsi="GHEA Grapalat"/>
                <w:sz w:val="16"/>
                <w:szCs w:val="16"/>
              </w:rPr>
              <w:t xml:space="preserve"> гель БАРЛ-60сек</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Тетрис N-Дядя</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 xml:space="preserve">Икс Рей </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Эндаметазон</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конус</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аса</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 xml:space="preserve">Пезо </w:t>
            </w:r>
            <w:proofErr w:type="spellStart"/>
            <w:r w:rsidRPr="005E563E">
              <w:rPr>
                <w:rFonts w:ascii="GHEA Grapalat" w:hAnsi="GHEA Grapalat"/>
                <w:sz w:val="16"/>
                <w:szCs w:val="16"/>
              </w:rPr>
              <w:t>римерс</w:t>
            </w:r>
            <w:proofErr w:type="spellEnd"/>
            <w:r w:rsidRPr="005E563E">
              <w:rPr>
                <w:rFonts w:ascii="GHEA Grapalat" w:hAnsi="GHEA Grapalat"/>
                <w:sz w:val="16"/>
                <w:szCs w:val="16"/>
              </w:rPr>
              <w:t xml:space="preserve"> РА</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Бумага фотокопировальная</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Котн</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Дентал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Роллс</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Фейс</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Маск</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Триплай</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Наконечник / W &amp; H RC-90PM SN0009276/</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Лизоркина</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 xml:space="preserve">Масло для насадки / WH </w:t>
            </w:r>
            <w:proofErr w:type="spellStart"/>
            <w:r w:rsidRPr="005E563E">
              <w:rPr>
                <w:rFonts w:ascii="GHEA Grapalat" w:hAnsi="GHEA Grapalat"/>
                <w:sz w:val="16"/>
                <w:szCs w:val="16"/>
              </w:rPr>
              <w:t>servis</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oil</w:t>
            </w:r>
            <w:proofErr w:type="spellEnd"/>
            <w:r w:rsidRPr="005E563E">
              <w:rPr>
                <w:rFonts w:ascii="GHEA Grapalat" w:hAnsi="GHEA Grapalat"/>
                <w:sz w:val="16"/>
                <w:szCs w:val="16"/>
              </w:rPr>
              <w:t>/</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Крол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ндс</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Fuji</w:t>
            </w:r>
            <w:proofErr w:type="spellEnd"/>
            <w:r w:rsidRPr="005E563E">
              <w:rPr>
                <w:rFonts w:ascii="GHEA Grapalat" w:hAnsi="GHEA Grapalat"/>
                <w:sz w:val="16"/>
                <w:szCs w:val="16"/>
              </w:rPr>
              <w:t xml:space="preserve"> / 1-1 кг/</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Алмазная головка Мани</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Сентябрь</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Стерильный пакет / USA/</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Харизму &lt;&lt;Любить</w:t>
            </w:r>
            <w:proofErr w:type="gramStart"/>
            <w:r w:rsidRPr="005E563E">
              <w:rPr>
                <w:rFonts w:ascii="GHEA Grapalat" w:hAnsi="GHEA Grapalat"/>
                <w:sz w:val="16"/>
                <w:szCs w:val="16"/>
              </w:rPr>
              <w:t>.</w:t>
            </w:r>
            <w:proofErr w:type="gramEnd"/>
            <w:r w:rsidRPr="005E563E">
              <w:rPr>
                <w:rFonts w:ascii="GHEA Grapalat" w:hAnsi="GHEA Grapalat"/>
                <w:sz w:val="16"/>
                <w:szCs w:val="16"/>
              </w:rPr>
              <w:t xml:space="preserve"> </w:t>
            </w:r>
            <w:proofErr w:type="gramStart"/>
            <w:r w:rsidRPr="005E563E">
              <w:rPr>
                <w:rFonts w:ascii="GHEA Grapalat" w:hAnsi="GHEA Grapalat"/>
                <w:sz w:val="16"/>
                <w:szCs w:val="16"/>
              </w:rPr>
              <w:t>с</w:t>
            </w:r>
            <w:proofErr w:type="gramEnd"/>
            <w:r w:rsidRPr="005E563E">
              <w:rPr>
                <w:rFonts w:ascii="GHEA Grapalat" w:hAnsi="GHEA Grapalat"/>
                <w:sz w:val="16"/>
                <w:szCs w:val="16"/>
              </w:rPr>
              <w:t>лова комфорт&gt;&gt;</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Салива</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эджектор</w:t>
            </w:r>
            <w:proofErr w:type="spellEnd"/>
            <w:r w:rsidRPr="005E563E">
              <w:rPr>
                <w:rFonts w:ascii="GHEA Grapalat" w:hAnsi="GHEA Grapalat"/>
                <w:sz w:val="16"/>
                <w:szCs w:val="16"/>
              </w:rPr>
              <w:t xml:space="preserve"> / 100шт/</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Дентал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Биб</w:t>
            </w:r>
            <w:proofErr w:type="spellEnd"/>
            <w:r w:rsidRPr="005E563E">
              <w:rPr>
                <w:rFonts w:ascii="GHEA Grapalat" w:hAnsi="GHEA Grapalat"/>
                <w:sz w:val="16"/>
                <w:szCs w:val="16"/>
              </w:rPr>
              <w:t xml:space="preserve"> / 50шт/</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смол</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медиум</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Топекс</w:t>
            </w:r>
            <w:proofErr w:type="spellEnd"/>
            <w:r w:rsidRPr="005E563E">
              <w:rPr>
                <w:rFonts w:ascii="GHEA Grapalat" w:hAnsi="GHEA Grapalat"/>
                <w:sz w:val="16"/>
                <w:szCs w:val="16"/>
              </w:rPr>
              <w:t xml:space="preserve"> гель БАРЛ-60сек</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Тетрис N-Дядя</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r w:rsidRPr="005E563E">
              <w:rPr>
                <w:rFonts w:ascii="GHEA Grapalat" w:hAnsi="GHEA Grapalat"/>
                <w:sz w:val="16"/>
                <w:szCs w:val="16"/>
              </w:rPr>
              <w:t xml:space="preserve">Икс Рей </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Эндаметазон</w:t>
            </w:r>
            <w:proofErr w:type="spellEnd"/>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конус</w:t>
            </w:r>
          </w:p>
        </w:tc>
      </w:tr>
      <w:tr w:rsidR="005E563E" w:rsidRPr="009044F1" w:rsidTr="002B14C9">
        <w:trPr>
          <w:jc w:val="center"/>
        </w:trPr>
        <w:tc>
          <w:tcPr>
            <w:tcW w:w="1530" w:type="dxa"/>
            <w:vAlign w:val="center"/>
          </w:tcPr>
          <w:p w:rsidR="005E563E" w:rsidRPr="00AE2768" w:rsidRDefault="005E563E" w:rsidP="005E563E">
            <w:pPr>
              <w:pStyle w:val="23"/>
              <w:numPr>
                <w:ilvl w:val="0"/>
                <w:numId w:val="28"/>
              </w:numPr>
              <w:spacing w:line="240" w:lineRule="auto"/>
              <w:jc w:val="center"/>
              <w:rPr>
                <w:rFonts w:ascii="GHEA Grapalat" w:hAnsi="GHEA Grapalat"/>
                <w:sz w:val="16"/>
              </w:rPr>
            </w:pPr>
          </w:p>
        </w:tc>
        <w:tc>
          <w:tcPr>
            <w:tcW w:w="7704" w:type="dxa"/>
          </w:tcPr>
          <w:p w:rsidR="005E563E" w:rsidRPr="005E563E" w:rsidRDefault="005E563E" w:rsidP="005E563E">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аса</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E2379">
        <w:rPr>
          <w:rFonts w:ascii="GHEA Grapalat" w:hAnsi="GHEA Grapalat"/>
          <w:sz w:val="20"/>
        </w:rPr>
        <w:t>драмов</w:t>
      </w:r>
      <w:proofErr w:type="spellEnd"/>
      <w:r w:rsidRPr="004E2379">
        <w:rPr>
          <w:rFonts w:ascii="GHEA Grapalat" w:hAnsi="GHEA Grapalat"/>
          <w:sz w:val="20"/>
        </w:rPr>
        <w:t xml:space="preserve">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 xml:space="preserve">которые или представитель исполнительного </w:t>
      </w:r>
      <w:proofErr w:type="gramStart"/>
      <w:r w:rsidRPr="004E2379">
        <w:rPr>
          <w:rFonts w:ascii="GHEA Grapalat" w:hAnsi="GHEA Grapalat"/>
          <w:sz w:val="20"/>
        </w:rPr>
        <w:t>органа</w:t>
      </w:r>
      <w:proofErr w:type="gramEnd"/>
      <w:r w:rsidRPr="004E2379">
        <w:rPr>
          <w:rFonts w:ascii="GHEA Grapalat" w:hAnsi="GHEA Grapalat"/>
          <w:sz w:val="20"/>
        </w:rPr>
        <w:t xml:space="preserve">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 xml:space="preserve">финансирование терроризма, эксплуатацию детей или преступление, включающее </w:t>
      </w:r>
      <w:proofErr w:type="spellStart"/>
      <w:r w:rsidRPr="004E2379">
        <w:rPr>
          <w:rFonts w:ascii="GHEA Grapalat" w:hAnsi="GHEA Grapalat"/>
          <w:sz w:val="20"/>
        </w:rPr>
        <w:t>трафикинг</w:t>
      </w:r>
      <w:proofErr w:type="spellEnd"/>
      <w:r w:rsidRPr="004E2379">
        <w:rPr>
          <w:rFonts w:ascii="GHEA Grapalat" w:hAnsi="GHEA Grapalat"/>
          <w:sz w:val="20"/>
        </w:rPr>
        <w:t xml:space="preserve">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 xml:space="preserve">в отношении которых в течение одного года, предшествующего дню подачи заявки, имеется </w:t>
      </w:r>
      <w:r w:rsidRPr="004E2379">
        <w:rPr>
          <w:rFonts w:ascii="GHEA Grapalat" w:hAnsi="GHEA Grapalat"/>
          <w:sz w:val="20"/>
        </w:rPr>
        <w:lastRenderedPageBreak/>
        <w:t xml:space="preserve">вынесенный в установленном законом порядке </w:t>
      </w:r>
      <w:proofErr w:type="spellStart"/>
      <w:r w:rsidRPr="004E2379">
        <w:rPr>
          <w:rFonts w:ascii="GHEA Grapalat" w:hAnsi="GHEA Grapalat"/>
          <w:sz w:val="20"/>
        </w:rPr>
        <w:t>необжалуемый</w:t>
      </w:r>
      <w:proofErr w:type="spellEnd"/>
      <w:r w:rsidRPr="004E2379">
        <w:rPr>
          <w:rFonts w:ascii="GHEA Grapalat" w:hAnsi="GHEA Grapalat"/>
          <w:sz w:val="20"/>
        </w:rPr>
        <w:t xml:space="preserve"> административный акт за </w:t>
      </w:r>
      <w:proofErr w:type="spellStart"/>
      <w:r w:rsidRPr="004E2379">
        <w:rPr>
          <w:rFonts w:ascii="GHEA Grapalat" w:hAnsi="GHEA Grapalat"/>
          <w:sz w:val="20"/>
        </w:rPr>
        <w:t>антиконкурентное</w:t>
      </w:r>
      <w:proofErr w:type="spellEnd"/>
      <w:r w:rsidRPr="004E2379">
        <w:rPr>
          <w:rFonts w:ascii="GHEA Grapalat" w:hAnsi="GHEA Grapalat"/>
          <w:sz w:val="20"/>
        </w:rPr>
        <w:t xml:space="preserve"> соглашение или злоупотребление доминирующим положением в сфере закупок;</w:t>
      </w:r>
      <w:proofErr w:type="gramEnd"/>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4E2379">
        <w:rPr>
          <w:rFonts w:ascii="GHEA Grapalat" w:hAnsi="GHEA Grapalat"/>
          <w:sz w:val="20"/>
        </w:rPr>
        <w:t xml:space="preserve">, </w:t>
      </w:r>
      <w:proofErr w:type="gramStart"/>
      <w:r w:rsidRPr="004E2379">
        <w:rPr>
          <w:rFonts w:ascii="GHEA Grapalat" w:hAnsi="GHEA Grapalat"/>
          <w:sz w:val="20"/>
        </w:rPr>
        <w:t>учрежденных</w:t>
      </w:r>
      <w:proofErr w:type="gramEnd"/>
      <w:r w:rsidRPr="004E2379">
        <w:rPr>
          <w:rFonts w:ascii="GHEA Grapalat" w:hAnsi="GHEA Grapalat"/>
          <w:sz w:val="20"/>
        </w:rPr>
        <w:t xml:space="preserve">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б</w:t>
      </w:r>
      <w:proofErr w:type="gramEnd"/>
      <w:r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в</w:t>
      </w:r>
      <w:proofErr w:type="gramEnd"/>
      <w:r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председателем</w:t>
      </w:r>
      <w:proofErr w:type="gramEnd"/>
      <w:r w:rsidRPr="004E2379">
        <w:rPr>
          <w:rFonts w:ascii="GHEA Grapalat" w:hAnsi="GHEA Grapalat"/>
          <w:sz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4E2379">
        <w:rPr>
          <w:rFonts w:ascii="GHEA Grapalat" w:hAnsi="GHEA Grapalat"/>
          <w:sz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в</w:t>
      </w:r>
      <w:proofErr w:type="gramEnd"/>
      <w:r w:rsidRPr="004E2379">
        <w:rPr>
          <w:rFonts w:ascii="GHEA Grapalat" w:hAnsi="GHEA Grapalat"/>
          <w:sz w:val="20"/>
        </w:rPr>
        <w:t>.</w:t>
      </w:r>
      <w:r w:rsidR="00E1385B" w:rsidRPr="004E2379">
        <w:rPr>
          <w:rFonts w:ascii="GHEA Grapalat" w:hAnsi="GHEA Grapalat"/>
          <w:sz w:val="20"/>
        </w:rPr>
        <w:tab/>
      </w:r>
      <w:proofErr w:type="gramStart"/>
      <w:r w:rsidRPr="004E2379">
        <w:rPr>
          <w:rFonts w:ascii="GHEA Grapalat" w:hAnsi="GHEA Grapalat"/>
          <w:sz w:val="20"/>
        </w:rPr>
        <w:t>кто-либо</w:t>
      </w:r>
      <w:proofErr w:type="gramEnd"/>
      <w:r w:rsidRPr="004E2379">
        <w:rPr>
          <w:rFonts w:ascii="GHEA Grapalat" w:hAnsi="GHEA Grapalat"/>
          <w:sz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proofErr w:type="gramStart"/>
      <w:r w:rsidRPr="004E2379">
        <w:rPr>
          <w:rFonts w:ascii="GHEA Grapalat" w:hAnsi="GHEA Grapalat"/>
          <w:sz w:val="20"/>
        </w:rPr>
        <w:t xml:space="preserve">По смыслу настоящего пункта членами семьи считаются отец, мать, супруг (супруга), родители </w:t>
      </w:r>
      <w:r w:rsidRPr="004E2379">
        <w:rPr>
          <w:rFonts w:ascii="GHEA Grapalat" w:hAnsi="GHEA Grapalat"/>
          <w:sz w:val="20"/>
        </w:rPr>
        <w:lastRenderedPageBreak/>
        <w:t>супруга (супруги), бабушка, дедушка, сестра, брат, дети, супруг сестры или супруга брата и их дети.</w:t>
      </w:r>
      <w:proofErr w:type="gramEnd"/>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xml:space="preserve">. При этом участник в письменной форме уведомляется об основаниях </w:t>
      </w:r>
      <w:proofErr w:type="spellStart"/>
      <w:r w:rsidRPr="004E2379">
        <w:rPr>
          <w:rFonts w:ascii="GHEA Grapalat" w:hAnsi="GHEA Grapalat"/>
          <w:sz w:val="20"/>
        </w:rPr>
        <w:t>непредоставления</w:t>
      </w:r>
      <w:proofErr w:type="spellEnd"/>
      <w:r w:rsidRPr="004E2379">
        <w:rPr>
          <w:rFonts w:ascii="GHEA Grapalat" w:hAnsi="GHEA Grapalat"/>
          <w:sz w:val="20"/>
        </w:rPr>
        <w:t xml:space="preserve">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proofErr w:type="gramStart"/>
      <w:r w:rsidR="00F9791A" w:rsidRPr="004E2379">
        <w:rPr>
          <w:rFonts w:ascii="GHEA Grapalat" w:hAnsi="GHEA Grapalat"/>
          <w:sz w:val="20"/>
        </w:rPr>
        <w:t xml:space="preserve"> К</w:t>
      </w:r>
      <w:proofErr w:type="gramEnd"/>
      <w:r w:rsidR="00F9791A" w:rsidRPr="004E2379">
        <w:rPr>
          <w:rFonts w:ascii="GHEA Grapalat" w:hAnsi="GHEA Grapalat"/>
          <w:sz w:val="20"/>
        </w:rPr>
        <w:t>аждое лиц</w:t>
      </w:r>
      <w:r w:rsidR="00CA1F39" w:rsidRPr="004E2379">
        <w:rPr>
          <w:rFonts w:ascii="GHEA Grapalat" w:hAnsi="GHEA Grapalat"/>
          <w:sz w:val="20"/>
        </w:rPr>
        <w:t>о без указания имени</w:t>
      </w:r>
      <w:r w:rsidR="00F9791A" w:rsidRPr="004E2379">
        <w:rPr>
          <w:rFonts w:ascii="GHEA Grapalat" w:hAnsi="GHEA Grapalat"/>
          <w:sz w:val="20"/>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lastRenderedPageBreak/>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 xml:space="preserve">Участник может подать </w:t>
      </w:r>
      <w:proofErr w:type="gramStart"/>
      <w:r w:rsidRPr="004E2379">
        <w:rPr>
          <w:rFonts w:ascii="GHEA Grapalat" w:hAnsi="GHEA Grapalat"/>
          <w:szCs w:val="24"/>
        </w:rPr>
        <w:t>заявку</w:t>
      </w:r>
      <w:proofErr w:type="gramEnd"/>
      <w:r w:rsidRPr="004E2379">
        <w:rPr>
          <w:rFonts w:ascii="GHEA Grapalat" w:hAnsi="GHEA Grapalat"/>
          <w:szCs w:val="24"/>
        </w:rPr>
        <w:t xml:space="preserve">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7B66B2" w:rsidRPr="000D1C5A">
        <w:rPr>
          <w:rFonts w:ascii="GHEA Grapalat" w:hAnsi="GHEA Grapalat"/>
          <w:szCs w:val="24"/>
        </w:rPr>
        <w:t>1</w:t>
      </w:r>
      <w:r w:rsidR="00B56110" w:rsidRPr="00B56110">
        <w:rPr>
          <w:rFonts w:ascii="GHEA Grapalat" w:hAnsi="GHEA Grapalat"/>
          <w:szCs w:val="24"/>
        </w:rPr>
        <w:t>1</w:t>
      </w:r>
      <w:r w:rsidR="007B66B2" w:rsidRPr="000D1C5A">
        <w:rPr>
          <w:rFonts w:ascii="GHEA Grapalat" w:hAnsi="GHEA Grapalat"/>
          <w:szCs w:val="24"/>
        </w:rPr>
        <w:t>.</w:t>
      </w:r>
      <w:r w:rsidR="005E563E" w:rsidRPr="005E563E">
        <w:rPr>
          <w:rFonts w:ascii="GHEA Grapalat" w:hAnsi="GHEA Grapalat"/>
          <w:szCs w:val="24"/>
        </w:rPr>
        <w:t>15</w:t>
      </w:r>
      <w:r w:rsidR="007B66B2" w:rsidRPr="000D1C5A">
        <w:rPr>
          <w:rFonts w:ascii="GHEA Grapalat" w:hAnsi="GHEA Grapalat"/>
          <w:szCs w:val="24"/>
        </w:rPr>
        <w:t xml:space="preserve">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B56110" w:rsidRPr="00B56110">
        <w:rPr>
          <w:rFonts w:ascii="GHEA Grapalat" w:hAnsi="GHEA Grapalat"/>
          <w:szCs w:val="24"/>
        </w:rPr>
        <w:t>25</w:t>
      </w:r>
      <w:r w:rsidR="00FA15A5" w:rsidRPr="00FA15A5">
        <w:rPr>
          <w:rFonts w:ascii="GHEA Grapalat" w:hAnsi="GHEA Grapalat"/>
          <w:szCs w:val="24"/>
        </w:rPr>
        <w:t>.02</w:t>
      </w:r>
      <w:r w:rsidR="001B36D8" w:rsidRPr="000D1C5A">
        <w:rPr>
          <w:rFonts w:ascii="GHEA Grapalat" w:hAnsi="GHEA Grapalat"/>
          <w:szCs w:val="24"/>
        </w:rPr>
        <w:t>.2020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sidRPr="000D1C5A">
        <w:rPr>
          <w:rFonts w:ascii="GHEA Grapalat" w:hAnsi="GHEA Grapalat"/>
          <w:szCs w:val="24"/>
        </w:rPr>
        <w:t xml:space="preserve"> </w:t>
      </w:r>
      <w:r w:rsidRPr="00DC52A8">
        <w:rPr>
          <w:rFonts w:ascii="GHEA Grapalat" w:hAnsi="GHEA Grapalat"/>
          <w:szCs w:val="24"/>
        </w:rPr>
        <w:t>в комиссию по адресу</w:t>
      </w:r>
      <w:r w:rsidR="00DD5410" w:rsidRPr="000D1C5A">
        <w:rPr>
          <w:rFonts w:ascii="GHEA Grapalat" w:hAnsi="GHEA Grapalat"/>
          <w:szCs w:val="24"/>
        </w:rPr>
        <w:t xml:space="preserve">, </w:t>
      </w:r>
      <w:r w:rsidR="00AC7DFC" w:rsidRPr="000D1C5A">
        <w:rPr>
          <w:rFonts w:ascii="GHEA Grapalat" w:hAnsi="GHEA Grapalat"/>
          <w:szCs w:val="24"/>
        </w:rPr>
        <w:t xml:space="preserve"> </w:t>
      </w:r>
      <w:r w:rsidR="00FA15A5" w:rsidRPr="00776CE0">
        <w:rPr>
          <w:rFonts w:ascii="GHEA Grapalat" w:hAnsi="GHEA Grapalat"/>
          <w:i/>
        </w:rPr>
        <w:t xml:space="preserve">Араратская область, </w:t>
      </w:r>
      <w:r w:rsidRPr="00DD5410">
        <w:rPr>
          <w:rFonts w:ascii="GHEA Grapalat" w:hAnsi="GHEA Grapalat"/>
          <w:szCs w:val="24"/>
        </w:rPr>
        <w:t xml:space="preserve">не </w:t>
      </w:r>
      <w:r w:rsidRPr="00DC52A8">
        <w:rPr>
          <w:rFonts w:ascii="GHEA Grapalat" w:hAnsi="GHEA Grapalat"/>
          <w:szCs w:val="24"/>
        </w:rPr>
        <w:t xml:space="preserve">позднее, чем </w:t>
      </w:r>
      <w:r w:rsidR="007B66B2" w:rsidRPr="000D1C5A">
        <w:rPr>
          <w:rFonts w:ascii="GHEA Grapalat" w:hAnsi="GHEA Grapalat"/>
          <w:szCs w:val="24"/>
        </w:rPr>
        <w:t>1</w:t>
      </w:r>
      <w:r w:rsidR="00B56110" w:rsidRPr="00B56110">
        <w:rPr>
          <w:rFonts w:ascii="GHEA Grapalat" w:hAnsi="GHEA Grapalat"/>
          <w:szCs w:val="24"/>
        </w:rPr>
        <w:t>1</w:t>
      </w:r>
      <w:r w:rsidR="007B66B2" w:rsidRPr="000D1C5A">
        <w:rPr>
          <w:rFonts w:ascii="GHEA Grapalat" w:hAnsi="GHEA Grapalat"/>
          <w:szCs w:val="24"/>
        </w:rPr>
        <w:t>.</w:t>
      </w:r>
      <w:r w:rsidR="005E563E" w:rsidRPr="002B407A">
        <w:rPr>
          <w:rFonts w:ascii="GHEA Grapalat" w:hAnsi="GHEA Grapalat"/>
          <w:szCs w:val="24"/>
        </w:rPr>
        <w:t>15</w:t>
      </w:r>
      <w:r w:rsidR="007B66B2" w:rsidRPr="000D1C5A">
        <w:rPr>
          <w:rFonts w:ascii="GHEA Grapalat" w:hAnsi="GHEA Grapalat"/>
          <w:szCs w:val="24"/>
        </w:rPr>
        <w:t xml:space="preserve">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3A1B5C">
        <w:rPr>
          <w:rFonts w:ascii="GHEA Grapalat" w:hAnsi="GHEA Grapalat"/>
          <w:szCs w:val="24"/>
        </w:rPr>
        <w:t>2</w:t>
      </w:r>
      <w:r w:rsidR="003A1B5C" w:rsidRPr="003A1B5C">
        <w:rPr>
          <w:rFonts w:ascii="GHEA Grapalat" w:hAnsi="GHEA Grapalat"/>
          <w:szCs w:val="24"/>
        </w:rPr>
        <w:t>6</w:t>
      </w:r>
      <w:r w:rsidR="00FA15A5" w:rsidRPr="00FA15A5">
        <w:rPr>
          <w:rFonts w:ascii="GHEA Grapalat" w:hAnsi="GHEA Grapalat"/>
          <w:szCs w:val="24"/>
        </w:rPr>
        <w:t>.02</w:t>
      </w:r>
      <w:r w:rsidR="001B36D8" w:rsidRPr="000D1C5A">
        <w:rPr>
          <w:rFonts w:ascii="GHEA Grapalat" w:hAnsi="GHEA Grapalat"/>
          <w:szCs w:val="24"/>
        </w:rPr>
        <w:t>.2020</w:t>
      </w:r>
      <w:r w:rsidR="00DC52A8" w:rsidRPr="00DC52A8">
        <w:rPr>
          <w:rFonts w:ascii="GHEA Grapalat" w:hAnsi="GHEA Grapalat"/>
          <w:szCs w:val="24"/>
        </w:rPr>
        <w:t xml:space="preserve">/ </w:t>
      </w:r>
      <w:r w:rsidRPr="00DC52A8">
        <w:rPr>
          <w:rFonts w:ascii="GHEA Grapalat" w:hAnsi="GHEA Grapalat"/>
          <w:szCs w:val="24"/>
        </w:rPr>
        <w:t xml:space="preserve">дня </w:t>
      </w:r>
      <w:proofErr w:type="gramStart"/>
      <w:r w:rsidRPr="00DC52A8">
        <w:rPr>
          <w:rFonts w:ascii="GHEA Grapalat" w:hAnsi="GHEA Grapalat"/>
          <w:szCs w:val="24"/>
        </w:rPr>
        <w:t>с даты опубликования</w:t>
      </w:r>
      <w:proofErr w:type="gramEnd"/>
      <w:r w:rsidRPr="00DC52A8">
        <w:rPr>
          <w:rFonts w:ascii="GHEA Grapalat" w:hAnsi="GHEA Grapalat"/>
          <w:szCs w:val="24"/>
        </w:rPr>
        <w:t xml:space="preserve">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proofErr w:type="spellStart"/>
      <w:r w:rsidR="00DC52A8" w:rsidRPr="0004030D">
        <w:rPr>
          <w:rFonts w:ascii="GHEA Grapalat" w:hAnsi="GHEA Grapalat"/>
        </w:rPr>
        <w:t>А.Айвазян</w:t>
      </w:r>
      <w:proofErr w:type="spellEnd"/>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w:t>
      </w:r>
      <w:proofErr w:type="gramStart"/>
      <w:r w:rsidR="003C5795" w:rsidRPr="0010656B">
        <w:rPr>
          <w:rFonts w:ascii="GHEA Grapalat" w:hAnsi="GHEA Grapalat"/>
          <w:szCs w:val="24"/>
        </w:rPr>
        <w:t xml:space="preserve"> </w:t>
      </w:r>
      <w:r w:rsidRPr="0010656B">
        <w:rPr>
          <w:rFonts w:ascii="GHEA Grapalat" w:hAnsi="GHEA Grapalat"/>
          <w:szCs w:val="24"/>
        </w:rPr>
        <w:t>,</w:t>
      </w:r>
      <w:proofErr w:type="gramEnd"/>
      <w:r w:rsidRPr="0010656B">
        <w:rPr>
          <w:rFonts w:ascii="GHEA Grapalat" w:hAnsi="GHEA Grapalat"/>
          <w:szCs w:val="24"/>
        </w:rPr>
        <w:t xml:space="preserve">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в) объявление об отсутствии злоупотребления доминирующим положением и </w:t>
      </w:r>
      <w:proofErr w:type="spellStart"/>
      <w:r w:rsidRPr="0010656B">
        <w:rPr>
          <w:rFonts w:ascii="GHEA Grapalat" w:hAnsi="GHEA Grapalat"/>
          <w:szCs w:val="24"/>
        </w:rPr>
        <w:t>антиконкурентного</w:t>
      </w:r>
      <w:proofErr w:type="spellEnd"/>
      <w:r w:rsidRPr="0010656B">
        <w:rPr>
          <w:rFonts w:ascii="GHEA Grapalat" w:hAnsi="GHEA Grapalat"/>
          <w:szCs w:val="24"/>
        </w:rPr>
        <w:t xml:space="preserve">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w:t>
      </w:r>
      <w:proofErr w:type="spellStart"/>
      <w:r w:rsidRPr="0010656B">
        <w:rPr>
          <w:rFonts w:ascii="GHEA Grapalat" w:hAnsi="GHEA Grapalat"/>
          <w:szCs w:val="24"/>
        </w:rPr>
        <w:t>взаимосвязянных</w:t>
      </w:r>
      <w:proofErr w:type="spellEnd"/>
      <w:r w:rsidRPr="0010656B">
        <w:rPr>
          <w:rFonts w:ascii="GHEA Grapalat" w:hAnsi="GHEA Grapalat"/>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proofErr w:type="gramStart"/>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w:t>
      </w:r>
      <w:proofErr w:type="gramEnd"/>
      <w:r w:rsidRPr="0010656B">
        <w:rPr>
          <w:rFonts w:ascii="GHEA Grapalat" w:hAnsi="GHEA Grapalat"/>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0656B">
        <w:rPr>
          <w:rFonts w:ascii="GHEA Grapalat" w:hAnsi="GHEA Grapalat"/>
          <w:szCs w:val="24"/>
        </w:rPr>
        <w:t>,</w:t>
      </w:r>
      <w:proofErr w:type="gramEnd"/>
      <w:r w:rsidRPr="0010656B">
        <w:rPr>
          <w:rFonts w:ascii="GHEA Grapalat" w:hAnsi="GHEA Grapalat"/>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xml:space="preserve">. В случае несоблюдения требования настоящего абзаца на </w:t>
      </w:r>
      <w:r w:rsidRPr="0010656B">
        <w:rPr>
          <w:rFonts w:ascii="GHEA Grapalat" w:hAnsi="GHEA Grapalat"/>
          <w:szCs w:val="24"/>
        </w:rPr>
        <w:lastRenderedPageBreak/>
        <w:t>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w:t>
      </w:r>
      <w:proofErr w:type="gramStart"/>
      <w:r w:rsidRPr="000C1DC9">
        <w:rPr>
          <w:rFonts w:ascii="GHEA Grapalat" w:hAnsi="GHEA Grapalat"/>
          <w:szCs w:val="24"/>
        </w:rPr>
        <w:t>в</w:t>
      </w:r>
      <w:r w:rsidR="00443317" w:rsidRPr="000C1DC9">
        <w:rPr>
          <w:rFonts w:ascii="GHEA Grapalat" w:hAnsi="GHEA Grapalat"/>
          <w:szCs w:val="24"/>
        </w:rPr>
        <w:t>-</w:t>
      </w:r>
      <w:proofErr w:type="gramEnd"/>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0C1DC9" w:rsidRDefault="00B95FE0"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 xml:space="preserve">ложения, </w:t>
      </w:r>
      <w:proofErr w:type="spellStart"/>
      <w:r w:rsidR="00413595" w:rsidRPr="000C1DC9">
        <w:rPr>
          <w:rFonts w:ascii="GHEA Grapalat" w:hAnsi="GHEA Grapalat"/>
          <w:szCs w:val="24"/>
        </w:rPr>
        <w:t>лумы</w:t>
      </w:r>
      <w:proofErr w:type="spellEnd"/>
      <w:r w:rsidR="00413595" w:rsidRPr="000C1DC9">
        <w:rPr>
          <w:rFonts w:ascii="GHEA Grapalat" w:hAnsi="GHEA Grapalat"/>
          <w:szCs w:val="24"/>
        </w:rPr>
        <w:t xml:space="preserve"> указаны в цифрах.</w:t>
      </w:r>
      <w:proofErr w:type="gramEnd"/>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3A1B5C">
        <w:rPr>
          <w:rFonts w:ascii="GHEA Grapalat" w:hAnsi="GHEA Grapalat"/>
          <w:b/>
          <w:szCs w:val="24"/>
        </w:rPr>
        <w:t>2</w:t>
      </w:r>
      <w:r w:rsidR="003A1B5C" w:rsidRPr="003A1B5C">
        <w:rPr>
          <w:rFonts w:ascii="GHEA Grapalat" w:hAnsi="GHEA Grapalat"/>
          <w:b/>
          <w:szCs w:val="24"/>
        </w:rPr>
        <w:t>6</w:t>
      </w:r>
      <w:bookmarkStart w:id="1" w:name="_GoBack"/>
      <w:bookmarkEnd w:id="1"/>
      <w:r w:rsidR="00FA15A5" w:rsidRPr="00FA15A5">
        <w:rPr>
          <w:rFonts w:ascii="GHEA Grapalat" w:hAnsi="GHEA Grapalat"/>
          <w:b/>
          <w:szCs w:val="24"/>
        </w:rPr>
        <w:t>.02</w:t>
      </w:r>
      <w:r w:rsidR="001B36D8" w:rsidRPr="001B36D8">
        <w:rPr>
          <w:rFonts w:ascii="GHEA Grapalat" w:hAnsi="GHEA Grapalat"/>
          <w:b/>
          <w:szCs w:val="24"/>
        </w:rPr>
        <w:t>.2020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w:t>
      </w:r>
      <w:r w:rsidR="00B56110" w:rsidRPr="003A1B5C">
        <w:rPr>
          <w:rFonts w:ascii="GHEA Grapalat" w:hAnsi="GHEA Grapalat"/>
          <w:szCs w:val="24"/>
        </w:rPr>
        <w:t>1</w:t>
      </w:r>
      <w:r w:rsidR="001D626F" w:rsidRPr="000C1DC9">
        <w:rPr>
          <w:rFonts w:ascii="GHEA Grapalat" w:hAnsi="GHEA Grapalat"/>
          <w:szCs w:val="24"/>
        </w:rPr>
        <w:t>:</w:t>
      </w:r>
      <w:r w:rsidR="002B407A" w:rsidRPr="002B407A">
        <w:rPr>
          <w:rFonts w:ascii="GHEA Grapalat" w:hAnsi="GHEA Grapalat"/>
          <w:szCs w:val="24"/>
        </w:rPr>
        <w:t>15</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proofErr w:type="gramStart"/>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roofErr w:type="gramEnd"/>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 xml:space="preserve">соответствие составления и </w:t>
      </w:r>
      <w:proofErr w:type="gramStart"/>
      <w:r w:rsidRPr="000C1DC9">
        <w:rPr>
          <w:rFonts w:ascii="GHEA Grapalat" w:hAnsi="GHEA Grapalat"/>
          <w:szCs w:val="24"/>
        </w:rPr>
        <w:t>подачи</w:t>
      </w:r>
      <w:proofErr w:type="gramEnd"/>
      <w:r w:rsidRPr="000C1DC9">
        <w:rPr>
          <w:rFonts w:ascii="GHEA Grapalat" w:hAnsi="GHEA Grapalat"/>
          <w:szCs w:val="24"/>
        </w:rPr>
        <w:t xml:space="preserve">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w:t>
      </w:r>
      <w:proofErr w:type="spellStart"/>
      <w:r w:rsidR="00CA7C54" w:rsidRPr="000C1DC9">
        <w:rPr>
          <w:rFonts w:ascii="GHEA Grapalat" w:hAnsi="GHEA Grapalat"/>
          <w:szCs w:val="24"/>
        </w:rPr>
        <w:t>семдесять</w:t>
      </w:r>
      <w:proofErr w:type="spellEnd"/>
      <w:r w:rsidR="00CA7C54" w:rsidRPr="000C1DC9">
        <w:rPr>
          <w:rFonts w:ascii="GHEA Grapalat" w:hAnsi="GHEA Grapalat"/>
          <w:szCs w:val="24"/>
        </w:rPr>
        <w:t xml:space="preserve"> пять</w:t>
      </w:r>
      <w:r w:rsidRPr="000C1DC9">
        <w:rPr>
          <w:rFonts w:ascii="GHEA Grapalat" w:hAnsi="GHEA Grapalat"/>
          <w:szCs w:val="24"/>
        </w:rPr>
        <w:t xml:space="preserve"> лото</w:t>
      </w:r>
      <w:proofErr w:type="gramStart"/>
      <w:r w:rsidRPr="000C1DC9">
        <w:rPr>
          <w:rFonts w:ascii="GHEA Grapalat" w:hAnsi="GHEA Grapalat"/>
          <w:szCs w:val="24"/>
        </w:rPr>
        <w:t>в</w:t>
      </w:r>
      <w:r w:rsidR="00CA7C54" w:rsidRPr="000C1DC9">
        <w:rPr>
          <w:rFonts w:ascii="GHEA Grapalat" w:hAnsi="GHEA Grapalat"/>
          <w:szCs w:val="24"/>
        </w:rPr>
        <w:t>-</w:t>
      </w:r>
      <w:proofErr w:type="gramEnd"/>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0C1DC9">
        <w:rPr>
          <w:rFonts w:ascii="GHEA Grapalat" w:hAnsi="GHEA Grapalat"/>
          <w:szCs w:val="24"/>
        </w:rPr>
        <w:t>,</w:t>
      </w:r>
      <w:proofErr w:type="gramEnd"/>
      <w:r w:rsidRPr="000C1DC9">
        <w:rPr>
          <w:rFonts w:ascii="GHEA Grapalat" w:hAnsi="GHEA Grapalat"/>
          <w:szCs w:val="24"/>
        </w:rPr>
        <w:t xml:space="preserve">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0C1DC9">
        <w:rPr>
          <w:rFonts w:ascii="GHEA Grapalat" w:hAnsi="GHEA Grapalat"/>
          <w:szCs w:val="24"/>
        </w:rPr>
        <w:t>драмом</w:t>
      </w:r>
      <w:proofErr w:type="spellEnd"/>
      <w:r w:rsidRPr="000C1DC9">
        <w:rPr>
          <w:rFonts w:ascii="GHEA Grapalat" w:hAnsi="GHEA Grapalat"/>
          <w:szCs w:val="24"/>
        </w:rPr>
        <w:t xml:space="preserve"> Республики Армения по </w:t>
      </w:r>
      <w:proofErr w:type="spellStart"/>
      <w:r w:rsidRPr="000C1DC9">
        <w:rPr>
          <w:rFonts w:ascii="GHEA Grapalat" w:hAnsi="GHEA Grapalat"/>
          <w:szCs w:val="24"/>
        </w:rPr>
        <w:t>курсу</w:t>
      </w:r>
      <w:r w:rsidR="003A3ABE" w:rsidRPr="000C1DC9">
        <w:rPr>
          <w:rFonts w:ascii="GHEA Grapalat" w:hAnsi="GHEA Grapalat"/>
          <w:szCs w:val="24"/>
        </w:rPr>
        <w:t>у</w:t>
      </w:r>
      <w:proofErr w:type="spellEnd"/>
      <w:r w:rsidR="003A3ABE" w:rsidRPr="000C1DC9">
        <w:rPr>
          <w:rFonts w:ascii="GHEA Grapalat" w:hAnsi="GHEA Grapalat"/>
          <w:szCs w:val="24"/>
        </w:rPr>
        <w:t xml:space="preserve">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0C1DC9">
        <w:rPr>
          <w:rFonts w:ascii="GHEA Grapalat" w:hAnsi="GHEA Grapalat"/>
          <w:szCs w:val="24"/>
        </w:rPr>
        <w:t>приглашения</w:t>
      </w:r>
      <w:proofErr w:type="gramStart"/>
      <w:r w:rsidR="005A3D17" w:rsidRPr="000C1DC9">
        <w:rPr>
          <w:rFonts w:ascii="GHEA Grapalat" w:hAnsi="GHEA Grapalat"/>
          <w:szCs w:val="24"/>
        </w:rPr>
        <w:t>.</w:t>
      </w:r>
      <w:r w:rsidRPr="000C1DC9">
        <w:rPr>
          <w:rFonts w:ascii="GHEA Grapalat" w:hAnsi="GHEA Grapalat"/>
          <w:szCs w:val="24"/>
        </w:rPr>
        <w:t>П</w:t>
      </w:r>
      <w:proofErr w:type="gramEnd"/>
      <w:r w:rsidRPr="000C1DC9">
        <w:rPr>
          <w:rFonts w:ascii="GHEA Grapalat" w:hAnsi="GHEA Grapalat"/>
          <w:szCs w:val="24"/>
        </w:rPr>
        <w:t>ри</w:t>
      </w:r>
      <w:proofErr w:type="spellEnd"/>
      <w:r w:rsidRPr="000C1DC9">
        <w:rPr>
          <w:rFonts w:ascii="GHEA Grapalat" w:hAnsi="GHEA Grapalat"/>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 xml:space="preserve">которые оценены как удовлетворяющие неценовым условиям, проводятся одновременные переговоры, если на заседании </w:t>
      </w:r>
      <w:r w:rsidRPr="000C1DC9">
        <w:rPr>
          <w:rFonts w:ascii="GHEA Grapalat" w:hAnsi="GHEA Grapalat"/>
          <w:szCs w:val="24"/>
        </w:rPr>
        <w:lastRenderedPageBreak/>
        <w:t>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proofErr w:type="gramStart"/>
      <w:r w:rsidRPr="000C1DC9">
        <w:rPr>
          <w:rFonts w:ascii="GHEA Grapalat" w:hAnsi="GHEA Grapalat"/>
          <w:szCs w:val="24"/>
        </w:rPr>
        <w:t>б</w:t>
      </w:r>
      <w:proofErr w:type="gramEnd"/>
      <w:r w:rsidRPr="000C1DC9">
        <w:rPr>
          <w:rFonts w:ascii="GHEA Grapalat" w:hAnsi="GHEA Grapalat"/>
          <w:szCs w:val="24"/>
        </w:rPr>
        <w:t>.</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w:t>
      </w:r>
      <w:proofErr w:type="gramStart"/>
      <w:r w:rsidRPr="000C1DC9">
        <w:rPr>
          <w:rFonts w:ascii="GHEA Grapalat" w:hAnsi="GHEA Grapalat"/>
          <w:szCs w:val="24"/>
        </w:rPr>
        <w:t>позднее</w:t>
      </w:r>
      <w:proofErr w:type="gramEnd"/>
      <w:r w:rsidRPr="000C1DC9">
        <w:rPr>
          <w:rFonts w:ascii="GHEA Grapalat" w:hAnsi="GHEA Grapalat"/>
          <w:szCs w:val="24"/>
        </w:rPr>
        <w:t xml:space="preserve">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0C1DC9">
        <w:rPr>
          <w:rFonts w:ascii="GHEA Grapalat" w:hAnsi="GHEA Grapalat"/>
          <w:szCs w:val="24"/>
        </w:rPr>
        <w:t>истечения</w:t>
      </w:r>
      <w:proofErr w:type="gramEnd"/>
      <w:r w:rsidRPr="000C1DC9">
        <w:rPr>
          <w:rFonts w:ascii="GHEA Grapalat" w:hAnsi="GHEA Grapalat"/>
          <w:szCs w:val="24"/>
        </w:rPr>
        <w:t xml:space="preserve">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превышают цену, установленную  заявкой на закупку</w:t>
      </w:r>
      <w:proofErr w:type="gramStart"/>
      <w:r w:rsidR="00927888" w:rsidRPr="000C1DC9">
        <w:rPr>
          <w:rFonts w:ascii="GHEA Grapalat" w:hAnsi="GHEA Grapalat"/>
          <w:szCs w:val="24"/>
        </w:rPr>
        <w:t xml:space="preserve">  </w:t>
      </w:r>
      <w:r w:rsidRPr="000C1DC9">
        <w:rPr>
          <w:rFonts w:ascii="GHEA Grapalat" w:hAnsi="GHEA Grapalat"/>
          <w:szCs w:val="24"/>
        </w:rPr>
        <w:t>,</w:t>
      </w:r>
      <w:proofErr w:type="gramEnd"/>
      <w:r w:rsidRPr="000C1DC9">
        <w:rPr>
          <w:rFonts w:ascii="GHEA Grapalat" w:hAnsi="GHEA Grapalat"/>
          <w:szCs w:val="24"/>
        </w:rPr>
        <w:t xml:space="preserve">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C1DC9">
        <w:rPr>
          <w:rFonts w:ascii="GHEA Grapalat" w:hAnsi="GHEA Grapalat"/>
          <w:szCs w:val="24"/>
        </w:rPr>
        <w:t>предусмотрения</w:t>
      </w:r>
      <w:proofErr w:type="spellEnd"/>
      <w:r w:rsidR="00B11432" w:rsidRPr="000C1DC9">
        <w:rPr>
          <w:rFonts w:ascii="GHEA Grapalat" w:hAnsi="GHEA Grapalat"/>
          <w:szCs w:val="24"/>
        </w:rPr>
        <w:t xml:space="preserve"> дополнительных финансовых сре</w:t>
      </w:r>
      <w:proofErr w:type="gramStart"/>
      <w:r w:rsidR="00B11432" w:rsidRPr="000C1DC9">
        <w:rPr>
          <w:rFonts w:ascii="GHEA Grapalat" w:hAnsi="GHEA Grapalat"/>
          <w:szCs w:val="24"/>
        </w:rPr>
        <w:t>дств в р</w:t>
      </w:r>
      <w:proofErr w:type="gramEnd"/>
      <w:r w:rsidR="00B11432" w:rsidRPr="000C1DC9">
        <w:rPr>
          <w:rFonts w:ascii="GHEA Grapalat" w:hAnsi="GHEA Grapalat"/>
          <w:szCs w:val="24"/>
        </w:rPr>
        <w:t>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C1DC9">
        <w:rPr>
          <w:rFonts w:ascii="GHEA Grapalat" w:hAnsi="GHEA Grapalat"/>
          <w:szCs w:val="24"/>
        </w:rPr>
        <w:t>предусмотрения</w:t>
      </w:r>
      <w:proofErr w:type="spellEnd"/>
      <w:r w:rsidR="00B11432" w:rsidRPr="000C1DC9">
        <w:rPr>
          <w:rFonts w:ascii="GHEA Grapalat" w:hAnsi="GHEA Grapalat"/>
          <w:szCs w:val="24"/>
        </w:rPr>
        <w:t xml:space="preserve"> дополнительных финансовых сре</w:t>
      </w:r>
      <w:proofErr w:type="gramStart"/>
      <w:r w:rsidR="00B11432" w:rsidRPr="000C1DC9">
        <w:rPr>
          <w:rFonts w:ascii="GHEA Grapalat" w:hAnsi="GHEA Grapalat"/>
          <w:szCs w:val="24"/>
        </w:rPr>
        <w:t>дств с пр</w:t>
      </w:r>
      <w:proofErr w:type="gramEnd"/>
      <w:r w:rsidR="00B11432" w:rsidRPr="000C1DC9">
        <w:rPr>
          <w:rFonts w:ascii="GHEA Grapalat" w:hAnsi="GHEA Grapalat"/>
          <w:szCs w:val="24"/>
        </w:rPr>
        <w:t xml:space="preserve">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w:t>
      </w:r>
      <w:proofErr w:type="gramStart"/>
      <w:r w:rsidR="00C34AFD" w:rsidRPr="000C1DC9">
        <w:rPr>
          <w:rFonts w:ascii="GHEA Grapalat" w:hAnsi="GHEA Grapalat"/>
          <w:szCs w:val="24"/>
        </w:rPr>
        <w:t xml:space="preserve"> ,</w:t>
      </w:r>
      <w:proofErr w:type="gramEnd"/>
      <w:r w:rsidR="00C34AFD" w:rsidRPr="000C1DC9">
        <w:rPr>
          <w:rFonts w:ascii="GHEA Grapalat" w:hAnsi="GHEA Grapalat"/>
          <w:szCs w:val="24"/>
        </w:rPr>
        <w:t>,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w:t>
      </w:r>
      <w:proofErr w:type="spellStart"/>
      <w:r w:rsidR="00AD2081" w:rsidRPr="000C1DC9">
        <w:rPr>
          <w:rFonts w:ascii="GHEA Grapalat" w:hAnsi="GHEA Grapalat"/>
          <w:szCs w:val="24"/>
        </w:rPr>
        <w:t>заявки</w:t>
      </w:r>
      <w:proofErr w:type="gramStart"/>
      <w:r w:rsidR="00855622" w:rsidRPr="000C1DC9">
        <w:rPr>
          <w:rFonts w:ascii="GHEA Grapalat" w:hAnsi="GHEA Grapalat"/>
          <w:szCs w:val="24"/>
        </w:rPr>
        <w:t>.</w:t>
      </w:r>
      <w:r w:rsidR="003B3E74" w:rsidRPr="000C1DC9">
        <w:rPr>
          <w:rFonts w:ascii="GHEA Grapalat" w:hAnsi="GHEA Grapalat"/>
          <w:szCs w:val="24"/>
        </w:rPr>
        <w:t>Е</w:t>
      </w:r>
      <w:proofErr w:type="gramEnd"/>
      <w:r w:rsidR="003B3E74" w:rsidRPr="000C1DC9">
        <w:rPr>
          <w:rFonts w:ascii="GHEA Grapalat" w:hAnsi="GHEA Grapalat"/>
          <w:szCs w:val="24"/>
        </w:rPr>
        <w:t>сли</w:t>
      </w:r>
      <w:proofErr w:type="spellEnd"/>
      <w:r w:rsidR="003B3E74" w:rsidRPr="000C1DC9">
        <w:rPr>
          <w:rFonts w:ascii="GHEA Grapalat" w:hAnsi="GHEA Grapalat"/>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w:t>
      </w:r>
      <w:r w:rsidR="00D23C17" w:rsidRPr="000C1DC9">
        <w:rPr>
          <w:rFonts w:ascii="GHEA Grapalat" w:hAnsi="GHEA Grapalat"/>
          <w:szCs w:val="24"/>
        </w:rPr>
        <w:lastRenderedPageBreak/>
        <w:t>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proofErr w:type="gramStart"/>
      <w:r w:rsidRPr="000C1DC9">
        <w:rPr>
          <w:rFonts w:ascii="GHEA Grapalat" w:hAnsi="GHEA Grapalat"/>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0C1DC9">
        <w:rPr>
          <w:rFonts w:ascii="GHEA Grapalat" w:hAnsi="GHEA Grapalat"/>
          <w:szCs w:val="24"/>
        </w:rPr>
        <w:t xml:space="preserve">, </w:t>
      </w:r>
      <w:proofErr w:type="gramStart"/>
      <w:r w:rsidRPr="000C1DC9">
        <w:rPr>
          <w:rFonts w:ascii="GHEA Grapalat" w:hAnsi="GHEA Grapalat"/>
          <w:szCs w:val="24"/>
        </w:rPr>
        <w:t>в которой такое лицо имеет долю (пай), подала заявку на участие в данной процедуре.</w:t>
      </w:r>
      <w:proofErr w:type="gramEnd"/>
      <w:r w:rsidRPr="000C1DC9">
        <w:rPr>
          <w:rFonts w:ascii="GHEA Grapalat" w:hAnsi="GHEA Grapalat"/>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 xml:space="preserve">Не </w:t>
      </w:r>
      <w:proofErr w:type="gramStart"/>
      <w:r w:rsidRPr="000C1DC9">
        <w:rPr>
          <w:rFonts w:ascii="GHEA Grapalat" w:hAnsi="GHEA Grapalat"/>
          <w:szCs w:val="24"/>
        </w:rPr>
        <w:t>позднее</w:t>
      </w:r>
      <w:proofErr w:type="gramEnd"/>
      <w:r w:rsidRPr="000C1DC9">
        <w:rPr>
          <w:rFonts w:ascii="GHEA Grapalat" w:hAnsi="GHEA Grapalat"/>
          <w:szCs w:val="24"/>
        </w:rPr>
        <w:t xml:space="preserve">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proofErr w:type="gramStart"/>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w:t>
      </w:r>
      <w:proofErr w:type="gramEnd"/>
      <w:r w:rsidRPr="000C1DC9">
        <w:rPr>
          <w:rFonts w:ascii="GHEA Grapalat" w:hAnsi="GHEA Grapalat"/>
          <w:szCs w:val="24"/>
        </w:rPr>
        <w:t xml:space="preserve"> </w:t>
      </w:r>
      <w:proofErr w:type="gramStart"/>
      <w:r w:rsidRPr="000C1DC9">
        <w:rPr>
          <w:rFonts w:ascii="GHEA Grapalat" w:hAnsi="GHEA Grapalat"/>
          <w:szCs w:val="24"/>
        </w:rPr>
        <w:t xml:space="preserve">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roofErr w:type="gramEnd"/>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proofErr w:type="gramStart"/>
      <w:r w:rsidR="00A31DCA" w:rsidRPr="000C1DC9">
        <w:rPr>
          <w:rFonts w:ascii="GHEA Grapalat" w:hAnsi="GHEA Grapalat"/>
          <w:szCs w:val="24"/>
        </w:rPr>
        <w:t xml:space="preserve"> Е</w:t>
      </w:r>
      <w:proofErr w:type="gramEnd"/>
      <w:r w:rsidR="00A31DCA" w:rsidRPr="000C1DC9">
        <w:rPr>
          <w:rFonts w:ascii="GHEA Grapalat" w:hAnsi="GHEA Grapalat"/>
          <w:szCs w:val="24"/>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proofErr w:type="gramStart"/>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При обмене сведениями (документами) электронным способом участник отправляет сведения </w:t>
      </w:r>
      <w:r w:rsidRPr="000C1DC9">
        <w:rPr>
          <w:rFonts w:ascii="GHEA Grapalat" w:hAnsi="GHEA Grapalat"/>
          <w:szCs w:val="24"/>
        </w:rPr>
        <w:lastRenderedPageBreak/>
        <w:t>(документы)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 xml:space="preserve">Оценка заявок и определение отобранного участника осуществляются по </w:t>
      </w:r>
      <w:proofErr w:type="gramStart"/>
      <w:r w:rsidRPr="000C1DC9">
        <w:rPr>
          <w:rFonts w:ascii="GHEA Grapalat" w:hAnsi="GHEA Grapalat"/>
          <w:szCs w:val="24"/>
        </w:rPr>
        <w:t>отдельным</w:t>
      </w:r>
      <w:proofErr w:type="gramEnd"/>
      <w:r w:rsidRPr="000C1DC9">
        <w:rPr>
          <w:rFonts w:ascii="GHEA Grapalat" w:hAnsi="GHEA Grapalat"/>
          <w:szCs w:val="24"/>
        </w:rPr>
        <w:t xml:space="preserve"> лотам</w:t>
      </w:r>
      <w:r w:rsidR="00FE2802" w:rsidRPr="000C1DC9">
        <w:footnoteReference w:customMarkFollows="1" w:id="3"/>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w:t>
      </w:r>
      <w:proofErr w:type="gramStart"/>
      <w:r w:rsidR="000702A0" w:rsidRPr="000C1DC9">
        <w:rPr>
          <w:rFonts w:ascii="GHEA Grapalat" w:hAnsi="GHEA Grapalat"/>
          <w:szCs w:val="24"/>
        </w:rPr>
        <w:t>комиссии</w:t>
      </w:r>
      <w:proofErr w:type="gramEnd"/>
      <w:r w:rsidR="000702A0" w:rsidRPr="000C1DC9">
        <w:rPr>
          <w:rFonts w:ascii="GHEA Grapalat" w:hAnsi="GHEA Grapalat"/>
          <w:szCs w:val="24"/>
        </w:rPr>
        <w:t xml:space="preserve">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Комиссия может проверить </w:t>
      </w:r>
      <w:proofErr w:type="gramStart"/>
      <w:r w:rsidRPr="000C1DC9">
        <w:rPr>
          <w:rFonts w:ascii="GHEA Grapalat" w:hAnsi="GHEA Grapalat"/>
          <w:szCs w:val="24"/>
        </w:rPr>
        <w:t>подлинность</w:t>
      </w:r>
      <w:proofErr w:type="gramEnd"/>
      <w:r w:rsidRPr="000C1DC9">
        <w:rPr>
          <w:rFonts w:ascii="GHEA Grapalat" w:hAnsi="GHEA Grapalat"/>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0C1DC9">
        <w:rPr>
          <w:rFonts w:ascii="GHEA Grapalat" w:hAnsi="GHEA Grapalat"/>
          <w:szCs w:val="24"/>
        </w:rPr>
        <w:t>предоставляют письменное заключение</w:t>
      </w:r>
      <w:proofErr w:type="gramEnd"/>
      <w:r w:rsidRPr="000C1DC9">
        <w:rPr>
          <w:rFonts w:ascii="GHEA Grapalat" w:hAnsi="GHEA Grapalat"/>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w:t>
      </w:r>
      <w:proofErr w:type="gramStart"/>
      <w:r w:rsidRPr="00422E39">
        <w:rPr>
          <w:rFonts w:ascii="GHEA Grapalat" w:hAnsi="GHEA Grapalat"/>
          <w:szCs w:val="24"/>
        </w:rPr>
        <w:t>,</w:t>
      </w:r>
      <w:proofErr w:type="gramEnd"/>
      <w:r w:rsidRPr="00422E39">
        <w:rPr>
          <w:rFonts w:ascii="GHEA Grapalat" w:hAnsi="GHEA Grapalat"/>
          <w:szCs w:val="24"/>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 xml:space="preserve">Проект договора утверждается руководителем заказчика в течение двух рабочих дней, следующих за </w:t>
      </w:r>
      <w:r w:rsidRPr="00422E39">
        <w:rPr>
          <w:rFonts w:ascii="GHEA Grapalat" w:hAnsi="GHEA Grapalat"/>
          <w:szCs w:val="24"/>
        </w:rPr>
        <w:lastRenderedPageBreak/>
        <w:t>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 xml:space="preserve">Размер обеспечения квалификации равен размеру ценового предложения отобранного </w:t>
      </w:r>
      <w:proofErr w:type="spellStart"/>
      <w:r w:rsidR="008C5F2A" w:rsidRPr="00D97A13">
        <w:rPr>
          <w:rFonts w:ascii="GHEA Grapalat" w:hAnsi="GHEA Grapalat"/>
          <w:sz w:val="20"/>
        </w:rPr>
        <w:t>участника</w:t>
      </w:r>
      <w:proofErr w:type="gramStart"/>
      <w:r w:rsidR="008C5F2A" w:rsidRPr="00D97A13">
        <w:rPr>
          <w:rFonts w:ascii="GHEA Grapalat" w:hAnsi="GHEA Grapalat"/>
          <w:sz w:val="20"/>
        </w:rPr>
        <w:t>.</w:t>
      </w:r>
      <w:r w:rsidR="001647D2" w:rsidRPr="00D97A13">
        <w:rPr>
          <w:rFonts w:ascii="GHEA Grapalat" w:hAnsi="GHEA Grapalat"/>
          <w:sz w:val="20"/>
        </w:rPr>
        <w:t>О</w:t>
      </w:r>
      <w:proofErr w:type="gramEnd"/>
      <w:r w:rsidR="001647D2" w:rsidRPr="00D97A13">
        <w:rPr>
          <w:rFonts w:ascii="GHEA Grapalat" w:hAnsi="GHEA Grapalat"/>
          <w:sz w:val="20"/>
        </w:rPr>
        <w:t>беспечение</w:t>
      </w:r>
      <w:proofErr w:type="spellEnd"/>
      <w:r w:rsidR="001647D2" w:rsidRPr="00D97A13">
        <w:rPr>
          <w:rFonts w:ascii="GHEA Grapalat" w:hAnsi="GHEA Grapalat"/>
          <w:sz w:val="20"/>
        </w:rPr>
        <w:t xml:space="preserve">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proofErr w:type="gramStart"/>
      <w:r w:rsidR="008F1F9B" w:rsidRPr="00D97A13">
        <w:rPr>
          <w:rFonts w:ascii="GHEA Grapalat" w:hAnsi="GHEA Grapalat"/>
          <w:sz w:val="20"/>
        </w:rPr>
        <w:t>по</w:t>
      </w:r>
      <w:proofErr w:type="gramEnd"/>
      <w:r w:rsidRPr="00D97A13">
        <w:rPr>
          <w:rFonts w:ascii="GHEA Grapalat" w:hAnsi="GHEA Grapalat"/>
          <w:sz w:val="20"/>
        </w:rPr>
        <w:t xml:space="preserve"> более </w:t>
      </w:r>
      <w:proofErr w:type="gramStart"/>
      <w:r w:rsidRPr="00D97A13">
        <w:rPr>
          <w:rFonts w:ascii="GHEA Grapalat" w:hAnsi="GHEA Grapalat"/>
          <w:sz w:val="20"/>
        </w:rPr>
        <w:t>чем</w:t>
      </w:r>
      <w:proofErr w:type="gramEnd"/>
      <w:r w:rsidRPr="00D97A13">
        <w:rPr>
          <w:rFonts w:ascii="GHEA Grapalat" w:hAnsi="GHEA Grapalat"/>
          <w:sz w:val="20"/>
        </w:rPr>
        <w:t xml:space="preserve">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w:t>
      </w:r>
      <w:proofErr w:type="spellStart"/>
      <w:r w:rsidRPr="00D97A13">
        <w:rPr>
          <w:rFonts w:ascii="GHEA Grapalat" w:hAnsi="GHEA Grapalat"/>
          <w:sz w:val="20"/>
        </w:rPr>
        <w:t>драмов</w:t>
      </w:r>
      <w:proofErr w:type="spellEnd"/>
      <w:r w:rsidRPr="00D97A13">
        <w:rPr>
          <w:rFonts w:ascii="GHEA Grapalat" w:hAnsi="GHEA Grapalat"/>
          <w:sz w:val="20"/>
        </w:rPr>
        <w:t xml:space="preserve"> </w:t>
      </w:r>
      <w:proofErr w:type="spellStart"/>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proofErr w:type="spellEnd"/>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proofErr w:type="gramStart"/>
      <w:r w:rsidR="00740EF5" w:rsidRPr="00D97A13">
        <w:rPr>
          <w:rFonts w:ascii="GHEA Grapalat" w:hAnsi="GHEA Grapalat"/>
          <w:sz w:val="20"/>
        </w:rPr>
        <w:t>по</w:t>
      </w:r>
      <w:proofErr w:type="gramEnd"/>
      <w:r w:rsidRPr="00D97A13">
        <w:rPr>
          <w:rFonts w:ascii="GHEA Grapalat" w:hAnsi="GHEA Grapalat"/>
          <w:sz w:val="20"/>
        </w:rPr>
        <w:t xml:space="preserve"> более </w:t>
      </w:r>
      <w:proofErr w:type="gramStart"/>
      <w:r w:rsidRPr="00D97A13">
        <w:rPr>
          <w:rFonts w:ascii="GHEA Grapalat" w:hAnsi="GHEA Grapalat"/>
          <w:sz w:val="20"/>
        </w:rPr>
        <w:t>чем</w:t>
      </w:r>
      <w:proofErr w:type="gramEnd"/>
      <w:r w:rsidRPr="00D97A13">
        <w:rPr>
          <w:rFonts w:ascii="GHEA Grapalat" w:hAnsi="GHEA Grapalat"/>
          <w:sz w:val="20"/>
        </w:rPr>
        <w:t xml:space="preserve"> одно</w:t>
      </w:r>
      <w:r w:rsidR="00740EF5" w:rsidRPr="00D97A13">
        <w:rPr>
          <w:rFonts w:ascii="GHEA Grapalat" w:hAnsi="GHEA Grapalat"/>
          <w:sz w:val="20"/>
        </w:rPr>
        <w:t xml:space="preserve">му лоту </w:t>
      </w:r>
      <w:r w:rsidRPr="00D97A13">
        <w:rPr>
          <w:rFonts w:ascii="GHEA Grapalat" w:hAnsi="GHEA Grapalat"/>
          <w:sz w:val="20"/>
        </w:rPr>
        <w:t xml:space="preserve">и общая цена заключаемого с последним договора превышает 10 млн. </w:t>
      </w:r>
      <w:proofErr w:type="spellStart"/>
      <w:r w:rsidRPr="00D97A13">
        <w:rPr>
          <w:rFonts w:ascii="GHEA Grapalat" w:hAnsi="GHEA Grapalat"/>
          <w:sz w:val="20"/>
        </w:rPr>
        <w:t>драмов</w:t>
      </w:r>
      <w:proofErr w:type="spellEnd"/>
      <w:r w:rsidRPr="00D97A13">
        <w:rPr>
          <w:rFonts w:ascii="GHEA Grapalat" w:hAnsi="GHEA Grapalat"/>
          <w:sz w:val="20"/>
        </w:rPr>
        <w:t xml:space="preserve">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D97A13">
        <w:rPr>
          <w:rFonts w:ascii="GHEA Grapalat" w:hAnsi="GHEA Grapalat"/>
          <w:sz w:val="20"/>
        </w:rPr>
        <w:t>возврату</w:t>
      </w:r>
      <w:proofErr w:type="gramEnd"/>
      <w:r w:rsidRPr="00D97A13">
        <w:rPr>
          <w:rFonts w:ascii="GHEA Grapalat" w:hAnsi="GHEA Grapalat"/>
          <w:sz w:val="20"/>
        </w:rPr>
        <w:t xml:space="preserve">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proofErr w:type="gramStart"/>
      <w:r w:rsidR="00251CF9" w:rsidRPr="00D97A13">
        <w:rPr>
          <w:rFonts w:ascii="GHEA Grapalat" w:hAnsi="GHEA Grapalat"/>
          <w:sz w:val="20"/>
        </w:rPr>
        <w:t xml:space="preserve"> </w:t>
      </w:r>
      <w:r w:rsidR="0076763C" w:rsidRPr="00D97A13">
        <w:rPr>
          <w:rFonts w:ascii="GHEA Grapalat" w:hAnsi="GHEA Grapalat"/>
          <w:sz w:val="20"/>
        </w:rPr>
        <w:t>Е</w:t>
      </w:r>
      <w:proofErr w:type="gramEnd"/>
      <w:r w:rsidR="0076763C" w:rsidRPr="00D97A13">
        <w:rPr>
          <w:rFonts w:ascii="GHEA Grapalat" w:hAnsi="GHEA Grapalat"/>
          <w:sz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proofErr w:type="gramStart"/>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roofErr w:type="gramEnd"/>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-предусмотренные финансовые средства превышают 10 млн. </w:t>
      </w:r>
      <w:proofErr w:type="spellStart"/>
      <w:r w:rsidRPr="00D97A13">
        <w:rPr>
          <w:rFonts w:ascii="GHEA Grapalat" w:hAnsi="GHEA Grapalat"/>
          <w:sz w:val="20"/>
        </w:rPr>
        <w:t>драмов</w:t>
      </w:r>
      <w:proofErr w:type="spellEnd"/>
      <w:r w:rsidRPr="00D97A13">
        <w:rPr>
          <w:rFonts w:ascii="GHEA Grapalat" w:hAnsi="GHEA Grapalat"/>
          <w:sz w:val="20"/>
        </w:rPr>
        <w:t xml:space="preserve">,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w:t>
      </w:r>
      <w:r w:rsidRPr="00D97A13">
        <w:rPr>
          <w:rFonts w:ascii="GHEA Grapalat" w:hAnsi="GHEA Grapalat"/>
          <w:sz w:val="20"/>
        </w:rPr>
        <w:lastRenderedPageBreak/>
        <w:t>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4"/>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97271">
        <w:rPr>
          <w:rFonts w:ascii="GHEA Grapalat" w:hAnsi="GHEA Grapalat"/>
          <w:sz w:val="20"/>
        </w:rPr>
        <w:t>драмов</w:t>
      </w:r>
      <w:proofErr w:type="spellEnd"/>
      <w:r w:rsidRPr="00197271">
        <w:rPr>
          <w:rFonts w:ascii="GHEA Grapalat" w:hAnsi="GHEA Grapalat"/>
          <w:sz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97271">
        <w:rPr>
          <w:rFonts w:ascii="GHEA Grapalat" w:hAnsi="GHEA Grapalat"/>
          <w:sz w:val="20"/>
        </w:rPr>
        <w:t>ул</w:t>
      </w:r>
      <w:proofErr w:type="gramStart"/>
      <w:r w:rsidRPr="00197271">
        <w:rPr>
          <w:rFonts w:ascii="GHEA Grapalat" w:hAnsi="GHEA Grapalat"/>
          <w:sz w:val="20"/>
        </w:rPr>
        <w:t>.М</w:t>
      </w:r>
      <w:proofErr w:type="gramEnd"/>
      <w:r w:rsidRPr="00197271">
        <w:rPr>
          <w:rFonts w:ascii="GHEA Grapalat" w:hAnsi="GHEA Grapalat"/>
          <w:sz w:val="20"/>
        </w:rPr>
        <w:t>елик-Адамян</w:t>
      </w:r>
      <w:proofErr w:type="spellEnd"/>
      <w:r w:rsidRPr="00197271">
        <w:rPr>
          <w:rFonts w:ascii="GHEA Grapalat" w:hAnsi="GHEA Grapalat"/>
          <w:sz w:val="20"/>
        </w:rPr>
        <w:t xml:space="preserve"> 1 или воспроизведенный (отсканированный) вариант с оригинала  высылается на электронную почту по адресу </w:t>
      </w:r>
      <w:hyperlink r:id="rId11"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proofErr w:type="gramStart"/>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w:t>
      </w:r>
      <w:proofErr w:type="gramEnd"/>
      <w:r w:rsidRPr="00197271">
        <w:rPr>
          <w:rFonts w:ascii="GHEA Grapalat" w:hAnsi="GHEA Grapalat"/>
          <w:sz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97271">
        <w:rPr>
          <w:rFonts w:ascii="GHEA Grapalat" w:hAnsi="GHEA Grapalat"/>
          <w:sz w:val="20"/>
        </w:rPr>
        <w:t>плату</w:t>
      </w:r>
      <w:proofErr w:type="gramEnd"/>
      <w:r w:rsidRPr="00197271">
        <w:rPr>
          <w:rFonts w:ascii="GHEA Grapalat" w:hAnsi="GHEA Grapalat"/>
          <w:sz w:val="20"/>
        </w:rPr>
        <w:t xml:space="preserve">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97271">
        <w:rPr>
          <w:rFonts w:ascii="GHEA Grapalat" w:hAnsi="GHEA Grapalat"/>
          <w:sz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97271">
        <w:rPr>
          <w:rFonts w:ascii="GHEA Grapalat" w:hAnsi="GHEA Grapalat"/>
          <w:sz w:val="20"/>
        </w:rPr>
        <w:t>указаннօй</w:t>
      </w:r>
      <w:proofErr w:type="spellEnd"/>
      <w:r w:rsidR="00D51669" w:rsidRPr="00197271">
        <w:rPr>
          <w:rFonts w:ascii="GHEA Grapalat" w:hAnsi="GHEA Grapalat"/>
          <w:sz w:val="20"/>
        </w:rPr>
        <w:t xml:space="preserve">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97271">
        <w:rPr>
          <w:rFonts w:ascii="GHEA Grapalat" w:hAnsi="GHEA Grapalat"/>
          <w:sz w:val="20"/>
        </w:rPr>
        <w:t xml:space="preserve">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w:t>
      </w:r>
      <w:proofErr w:type="gramStart"/>
      <w:r w:rsidR="00A677CD" w:rsidRPr="00197271">
        <w:rPr>
          <w:rFonts w:ascii="GHEA Grapalat" w:hAnsi="GHEA Grapalat"/>
          <w:sz w:val="20"/>
        </w:rPr>
        <w:t xml:space="preserve"> В</w:t>
      </w:r>
      <w:proofErr w:type="gramEnd"/>
      <w:r w:rsidR="00A677CD" w:rsidRPr="00197271">
        <w:rPr>
          <w:rFonts w:ascii="GHEA Grapalat" w:hAnsi="GHEA Grapalat"/>
          <w:sz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97271">
        <w:rPr>
          <w:rFonts w:ascii="GHEA Grapalat" w:hAnsi="GHEA Grapalat"/>
          <w:sz w:val="20"/>
        </w:rPr>
        <w:t>,</w:t>
      </w:r>
      <w:proofErr w:type="gramEnd"/>
      <w:r w:rsidR="00A677CD" w:rsidRPr="00197271">
        <w:rPr>
          <w:rFonts w:ascii="GHEA Grapalat" w:hAnsi="GHEA Grapalat"/>
          <w:sz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w:t>
      </w:r>
      <w:proofErr w:type="gramStart"/>
      <w:r w:rsidR="00A677CD" w:rsidRPr="00197271">
        <w:rPr>
          <w:rFonts w:ascii="GHEA Grapalat" w:hAnsi="GHEA Grapalat"/>
          <w:sz w:val="20"/>
        </w:rPr>
        <w:t xml:space="preserve"> В</w:t>
      </w:r>
      <w:proofErr w:type="gramEnd"/>
      <w:r w:rsidR="00A677CD" w:rsidRPr="00197271">
        <w:rPr>
          <w:rFonts w:ascii="GHEA Grapalat" w:hAnsi="GHEA Grapalat"/>
          <w:sz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 xml:space="preserve">Рассмотрение жалобы </w:t>
      </w:r>
      <w:proofErr w:type="gramStart"/>
      <w:r w:rsidR="002C605B" w:rsidRPr="00197271">
        <w:rPr>
          <w:rFonts w:ascii="GHEA Grapalat" w:hAnsi="GHEA Grapalat"/>
          <w:sz w:val="20"/>
        </w:rPr>
        <w:t>осуществляется</w:t>
      </w:r>
      <w:proofErr w:type="gramEnd"/>
      <w:r w:rsidR="002C605B" w:rsidRPr="00197271">
        <w:rPr>
          <w:rFonts w:ascii="GHEA Grapalat" w:hAnsi="GHEA Grapalat"/>
          <w:sz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proofErr w:type="gramStart"/>
      <w:r w:rsidRPr="00197271">
        <w:rPr>
          <w:rFonts w:ascii="GHEA Grapalat" w:hAnsi="GHEA Grapalat"/>
          <w:sz w:val="20"/>
        </w:rPr>
        <w:t>б</w:t>
      </w:r>
      <w:proofErr w:type="gramEnd"/>
      <w:r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обязать принимать соответствующие решения, включая объявление процедуры закупки </w:t>
      </w:r>
      <w:r w:rsidRPr="00197271">
        <w:rPr>
          <w:rFonts w:ascii="GHEA Grapalat" w:hAnsi="GHEA Grapalat"/>
          <w:sz w:val="20"/>
        </w:rPr>
        <w:lastRenderedPageBreak/>
        <w:t>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97271">
        <w:rPr>
          <w:rFonts w:ascii="GHEA Grapalat" w:hAnsi="GHEA Grapalat"/>
          <w:sz w:val="20"/>
        </w:rPr>
        <w:t>рассматривающего</w:t>
      </w:r>
      <w:proofErr w:type="spellEnd"/>
      <w:proofErr w:type="gramEnd"/>
      <w:r w:rsidR="001A070B" w:rsidRPr="00197271">
        <w:rPr>
          <w:rFonts w:ascii="GHEA Grapalat" w:hAnsi="GHEA Grapalat"/>
          <w:sz w:val="20"/>
        </w:rPr>
        <w:t xml:space="preserve">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 xml:space="preserve">обороны и национальной безопасности, необходимо продолжить процесс </w:t>
      </w:r>
      <w:proofErr w:type="spellStart"/>
      <w:r w:rsidRPr="00197271">
        <w:rPr>
          <w:rFonts w:ascii="GHEA Grapalat" w:hAnsi="GHEA Grapalat"/>
          <w:sz w:val="20"/>
        </w:rPr>
        <w:t>закупки</w:t>
      </w:r>
      <w:proofErr w:type="gramStart"/>
      <w:r w:rsidRPr="00197271">
        <w:rPr>
          <w:rFonts w:ascii="GHEA Grapalat" w:hAnsi="GHEA Grapalat"/>
          <w:sz w:val="20"/>
        </w:rPr>
        <w:t>.</w:t>
      </w:r>
      <w:r w:rsidR="00996C19" w:rsidRPr="00197271">
        <w:rPr>
          <w:rFonts w:ascii="GHEA Grapalat" w:hAnsi="GHEA Grapalat"/>
          <w:sz w:val="20"/>
        </w:rPr>
        <w:t>Л</w:t>
      </w:r>
      <w:proofErr w:type="gramEnd"/>
      <w:r w:rsidR="00996C19" w:rsidRPr="00197271">
        <w:rPr>
          <w:rFonts w:ascii="GHEA Grapalat" w:hAnsi="GHEA Grapalat"/>
          <w:sz w:val="20"/>
        </w:rPr>
        <w:t>ицо</w:t>
      </w:r>
      <w:proofErr w:type="spellEnd"/>
      <w:r w:rsidR="00996C19" w:rsidRPr="00197271">
        <w:rPr>
          <w:rFonts w:ascii="GHEA Grapalat" w:hAnsi="GHEA Grapalat"/>
          <w:sz w:val="20"/>
        </w:rPr>
        <w:t xml:space="preserve">,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w:t>
      </w:r>
      <w:proofErr w:type="gramStart"/>
      <w:r w:rsidRPr="0063020B">
        <w:rPr>
          <w:rFonts w:ascii="GHEA Grapalat" w:hAnsi="GHEA Grapalat"/>
          <w:sz w:val="20"/>
        </w:rPr>
        <w:t>е</w:t>
      </w:r>
      <w:r w:rsidR="00EB3C28" w:rsidRPr="0063020B">
        <w:rPr>
          <w:rFonts w:ascii="GHEA Grapalat" w:hAnsi="GHEA Grapalat"/>
          <w:sz w:val="20"/>
        </w:rPr>
        <w:t>-</w:t>
      </w:r>
      <w:proofErr w:type="gramEnd"/>
      <w:r w:rsidR="00EB3C28" w:rsidRPr="0063020B">
        <w:rPr>
          <w:rFonts w:ascii="GHEA Grapalat" w:hAnsi="GHEA Grapalat"/>
          <w:sz w:val="20"/>
        </w:rPr>
        <w:t>-</w:t>
      </w:r>
      <w:proofErr w:type="spellStart"/>
      <w:r w:rsidR="00EB3C28" w:rsidRPr="0063020B">
        <w:rPr>
          <w:rFonts w:ascii="GHEA Grapalat" w:hAnsi="GHEA Grapalat"/>
          <w:sz w:val="20"/>
        </w:rPr>
        <w:t>объявлениe</w:t>
      </w:r>
      <w:proofErr w:type="spellEnd"/>
      <w:r w:rsidR="00EB3C28" w:rsidRPr="0063020B">
        <w:rPr>
          <w:rFonts w:ascii="GHEA Grapalat" w:hAnsi="GHEA Grapalat"/>
          <w:sz w:val="20"/>
        </w:rPr>
        <w:t xml:space="preserv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w:t>
      </w:r>
      <w:proofErr w:type="spellStart"/>
      <w:r w:rsidRPr="0063020B">
        <w:rPr>
          <w:rFonts w:ascii="GHEA Grapalat" w:hAnsi="GHEA Grapalat"/>
          <w:sz w:val="20"/>
        </w:rPr>
        <w:t>утвержденн</w:t>
      </w:r>
      <w:proofErr w:type="gramStart"/>
      <w:r w:rsidRPr="0063020B">
        <w:rPr>
          <w:rFonts w:ascii="GHEA Grapalat" w:hAnsi="GHEA Grapalat"/>
          <w:sz w:val="20"/>
        </w:rPr>
        <w:t>o</w:t>
      </w:r>
      <w:proofErr w:type="gramEnd"/>
      <w:r w:rsidRPr="0063020B">
        <w:rPr>
          <w:rFonts w:ascii="GHEA Grapalat" w:hAnsi="GHEA Grapalat"/>
          <w:sz w:val="20"/>
        </w:rPr>
        <w:t>е</w:t>
      </w:r>
      <w:proofErr w:type="spellEnd"/>
      <w:r w:rsidRPr="0063020B">
        <w:rPr>
          <w:rFonts w:ascii="GHEA Grapalat" w:hAnsi="GHEA Grapalat"/>
          <w:sz w:val="20"/>
        </w:rPr>
        <w:t xml:space="preserve">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5"/>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proofErr w:type="gramStart"/>
      <w:r w:rsidRPr="0063020B">
        <w:rPr>
          <w:rFonts w:ascii="GHEA Grapalat" w:hAnsi="GHEA Grapalat"/>
          <w:sz w:val="20"/>
        </w:rPr>
        <w:t>Предложения участника, относящиеся к ним документы вкладываются</w:t>
      </w:r>
      <w:proofErr w:type="gramEnd"/>
      <w:r w:rsidRPr="0063020B">
        <w:rPr>
          <w:rFonts w:ascii="GHEA Grapalat" w:hAnsi="GHEA Grapalat"/>
          <w:sz w:val="20"/>
        </w:rPr>
        <w:t xml:space="preserve">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lastRenderedPageBreak/>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235EBB">
        <w:rPr>
          <w:rFonts w:ascii="GHEA Grapalat" w:hAnsi="GHEA Grapalat"/>
          <w:b/>
          <w:lang w:val="en-US"/>
        </w:rPr>
        <w:t>PRAAPK</w:t>
      </w:r>
      <w:r w:rsidR="002B14C9" w:rsidRPr="00776CE0">
        <w:rPr>
          <w:rFonts w:ascii="GHEA Grapalat" w:hAnsi="GHEA Grapalat"/>
          <w:b/>
          <w:i/>
        </w:rPr>
        <w:t>-</w:t>
      </w:r>
      <w:proofErr w:type="spellStart"/>
      <w:r w:rsidR="002B14C9" w:rsidRPr="00053DC0">
        <w:rPr>
          <w:rFonts w:ascii="GHEA Grapalat" w:hAnsi="GHEA Grapalat"/>
          <w:b/>
          <w:i/>
          <w:lang w:val="en-US"/>
        </w:rPr>
        <w:t>GHAPDz</w:t>
      </w:r>
      <w:proofErr w:type="spellEnd"/>
      <w:r w:rsidR="002B14C9" w:rsidRPr="00776CE0">
        <w:rPr>
          <w:rFonts w:ascii="GHEA Grapalat" w:hAnsi="GHEA Grapalat"/>
          <w:b/>
          <w:i/>
        </w:rPr>
        <w:t>-2020/</w:t>
      </w:r>
      <w:r w:rsidR="002B407A" w:rsidRPr="002B407A">
        <w:rPr>
          <w:rFonts w:ascii="GHEA Grapalat" w:hAnsi="GHEA Grapalat"/>
          <w:b/>
          <w:i/>
        </w:rPr>
        <w:t>2</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AA2710">
        <w:rPr>
          <w:rFonts w:ascii="GHEA Grapalat" w:hAnsi="GHEA Grapalat"/>
          <w:sz w:val="20"/>
          <w:szCs w:val="20"/>
        </w:rPr>
        <w:t>объявленного</w:t>
      </w:r>
      <w:proofErr w:type="gramEnd"/>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w:t>
      </w:r>
      <w:r w:rsidR="00235EBB" w:rsidRPr="00235EBB">
        <w:rPr>
          <w:rFonts w:ascii="GHEA Grapalat" w:hAnsi="GHEA Grapalat"/>
          <w:b/>
          <w:sz w:val="22"/>
        </w:rPr>
        <w:t>ПРОШЯН</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235EBB" w:rsidRPr="00235EBB">
        <w:rPr>
          <w:rFonts w:ascii="GHEA Grapalat" w:hAnsi="GHEA Grapalat"/>
          <w:b/>
          <w:i/>
          <w:sz w:val="20"/>
          <w:szCs w:val="20"/>
          <w:lang w:val="en-US"/>
        </w:rPr>
        <w:t>PRAAPK</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 xml:space="preserve">объявляет и </w:t>
      </w:r>
      <w:proofErr w:type="spellStart"/>
      <w:r w:rsidRPr="00AA2710">
        <w:rPr>
          <w:rFonts w:ascii="GHEA Grapalat" w:hAnsi="GHEA Grapalat"/>
          <w:sz w:val="20"/>
          <w:szCs w:val="20"/>
        </w:rPr>
        <w:t>подтверждает</w:t>
      </w:r>
      <w:proofErr w:type="gramStart"/>
      <w:r w:rsidRPr="00AA2710">
        <w:rPr>
          <w:rFonts w:ascii="GHEA Grapalat" w:hAnsi="GHEA Grapalat"/>
          <w:sz w:val="20"/>
          <w:szCs w:val="20"/>
        </w:rPr>
        <w:t>,ч</w:t>
      </w:r>
      <w:proofErr w:type="gramEnd"/>
      <w:r w:rsidRPr="00AA2710">
        <w:rPr>
          <w:rFonts w:ascii="GHEA Grapalat" w:hAnsi="GHEA Grapalat"/>
          <w:sz w:val="20"/>
          <w:szCs w:val="20"/>
        </w:rPr>
        <w:t>то</w:t>
      </w:r>
      <w:proofErr w:type="spellEnd"/>
      <w:r w:rsidRPr="00AA2710">
        <w:rPr>
          <w:rFonts w:ascii="GHEA Grapalat" w:hAnsi="GHEA Grapalat"/>
          <w:sz w:val="20"/>
          <w:szCs w:val="20"/>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w:t>
      </w:r>
      <w:proofErr w:type="gramStart"/>
      <w:r w:rsidRPr="00AA2710">
        <w:rPr>
          <w:rFonts w:ascii="GHEA Grapalat" w:hAnsi="GHEA Grapalat"/>
          <w:spacing w:val="-4"/>
          <w:sz w:val="20"/>
        </w:rPr>
        <w:t>требованиям</w:t>
      </w:r>
      <w:proofErr w:type="gramEnd"/>
      <w:r w:rsidRPr="00AA2710">
        <w:rPr>
          <w:rFonts w:ascii="GHEA Grapalat" w:hAnsi="GHEA Grapalat"/>
          <w:spacing w:val="-4"/>
          <w:sz w:val="20"/>
        </w:rPr>
        <w:t xml:space="preserve">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r w:rsidRPr="00AA2710">
        <w:rPr>
          <w:rFonts w:ascii="GHEA Grapalat" w:hAnsi="GHEA Grapalat"/>
          <w:sz w:val="20"/>
        </w:rPr>
        <w:t>,</w:t>
      </w:r>
      <w:r w:rsidR="002B14C9" w:rsidRPr="002B14C9">
        <w:rPr>
          <w:rFonts w:ascii="GHEA Grapalat" w:hAnsi="GHEA Grapalat"/>
          <w:sz w:val="20"/>
        </w:rPr>
        <w:t xml:space="preserve"> </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proofErr w:type="gramStart"/>
      <w:r w:rsidR="00AA2710" w:rsidRPr="00AA2710">
        <w:rPr>
          <w:rFonts w:ascii="GHEA Grapalat" w:hAnsi="GHEA Grapalat"/>
          <w:sz w:val="20"/>
          <w:lang w:val="en-US"/>
        </w:rPr>
        <w:t>e</w:t>
      </w:r>
      <w:proofErr w:type="gramEnd"/>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 xml:space="preserve">не допускал и (или) не допустит злоупотребления доминирующим положением и </w:t>
      </w:r>
      <w:proofErr w:type="spellStart"/>
      <w:r w:rsidRPr="00AA2710">
        <w:rPr>
          <w:rFonts w:ascii="GHEA Grapalat" w:hAnsi="GHEA Grapalat"/>
          <w:sz w:val="20"/>
        </w:rPr>
        <w:t>антиконкурентного</w:t>
      </w:r>
      <w:proofErr w:type="spellEnd"/>
      <w:r w:rsidRPr="00AA2710">
        <w:rPr>
          <w:rFonts w:ascii="GHEA Grapalat" w:hAnsi="GHEA Grapalat"/>
          <w:sz w:val="20"/>
        </w:rPr>
        <w:t xml:space="preserve">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sidRPr="00AA2710">
        <w:rPr>
          <w:rFonts w:ascii="GHEA Grapalat" w:hAnsi="GHEA Grapalat"/>
          <w:i w:val="0"/>
        </w:rPr>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 xml:space="preserve">организаций, либо организаций, имеющих </w:t>
      </w:r>
      <w:proofErr w:type="gramStart"/>
      <w:r w:rsidRPr="00AA2710">
        <w:rPr>
          <w:rFonts w:ascii="GHEA Grapalat" w:hAnsi="GHEA Grapalat"/>
          <w:sz w:val="20"/>
          <w:szCs w:val="20"/>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proofErr w:type="gramStart"/>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006B3E56" w:rsidRPr="00AA2710">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6"/>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proofErr w:type="gramStart"/>
            <w:r w:rsidRPr="00AA2710">
              <w:rPr>
                <w:rFonts w:ascii="GHEA Grapalat" w:hAnsi="GHEA Grapalat"/>
                <w:sz w:val="18"/>
                <w:szCs w:val="24"/>
              </w:rPr>
              <w:t>п</w:t>
            </w:r>
            <w:proofErr w:type="gramEnd"/>
            <w:r w:rsidRPr="00AA2710">
              <w:rPr>
                <w:rFonts w:ascii="GHEA Grapalat" w:hAnsi="GHEA Grapalat"/>
                <w:sz w:val="18"/>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2B407A"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1A7753" w:rsidRPr="00235EBB">
        <w:rPr>
          <w:rFonts w:ascii="GHEA Grapalat" w:hAnsi="GHEA Grapalat"/>
          <w:b/>
          <w:i/>
          <w:lang w:val="en-US"/>
        </w:rPr>
        <w:t>PRAAPK</w:t>
      </w:r>
      <w:r w:rsidR="001A7753" w:rsidRPr="002B14C9">
        <w:rPr>
          <w:rFonts w:ascii="GHEA Grapalat" w:hAnsi="GHEA Grapalat"/>
          <w:b/>
          <w:i/>
        </w:rPr>
        <w:t xml:space="preserve"> </w:t>
      </w:r>
      <w:r w:rsidR="002B14C9" w:rsidRPr="002B14C9">
        <w:rPr>
          <w:rFonts w:ascii="GHEA Grapalat" w:hAnsi="GHEA Grapalat"/>
          <w:b/>
          <w:i/>
        </w:rPr>
        <w:t>-</w:t>
      </w:r>
      <w:proofErr w:type="spellStart"/>
      <w:r w:rsidR="002B14C9" w:rsidRPr="002B14C9">
        <w:rPr>
          <w:rFonts w:ascii="GHEA Grapalat" w:hAnsi="GHEA Grapalat"/>
          <w:b/>
          <w:i/>
          <w:lang w:val="en-US"/>
        </w:rPr>
        <w:t>GHAPDz</w:t>
      </w:r>
      <w:proofErr w:type="spellEnd"/>
      <w:r w:rsidR="002B14C9" w:rsidRPr="002B14C9">
        <w:rPr>
          <w:rFonts w:ascii="GHEA Grapalat" w:hAnsi="GHEA Grapalat"/>
          <w:b/>
          <w:i/>
        </w:rPr>
        <w:t>-2020/</w:t>
      </w:r>
      <w:r w:rsidR="002B407A" w:rsidRPr="002B407A">
        <w:rPr>
          <w:rFonts w:ascii="GHEA Grapalat" w:hAnsi="GHEA Grapalat"/>
          <w:b/>
          <w:i/>
        </w:rPr>
        <w:t>2</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w:t>
      </w:r>
      <w:proofErr w:type="gramStart"/>
      <w:r w:rsidR="00062832" w:rsidRPr="00633D03">
        <w:rPr>
          <w:rFonts w:ascii="GHEA Grapalat" w:hAnsi="GHEA Grapalat"/>
          <w:sz w:val="20"/>
        </w:rPr>
        <w:t>под</w:t>
      </w:r>
      <w:proofErr w:type="gramEnd"/>
      <w:r w:rsidR="00062832" w:rsidRPr="00633D03">
        <w:rPr>
          <w:rFonts w:ascii="GHEA Grapalat" w:hAnsi="GHEA Grapalat"/>
          <w:sz w:val="20"/>
        </w:rPr>
        <w:t xml:space="preserve">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1A7753" w:rsidRPr="00235EBB">
        <w:rPr>
          <w:rFonts w:ascii="GHEA Grapalat" w:hAnsi="GHEA Grapalat"/>
          <w:b/>
          <w:i/>
          <w:lang w:val="en-US"/>
        </w:rPr>
        <w:t>PRAAPK</w:t>
      </w:r>
      <w:r w:rsidR="001A7753" w:rsidRPr="002B14C9">
        <w:rPr>
          <w:rFonts w:ascii="GHEA Grapalat" w:hAnsi="GHEA Grapalat"/>
          <w:b/>
          <w:i/>
        </w:rPr>
        <w:t xml:space="preserve"> </w:t>
      </w:r>
      <w:r w:rsidR="002B14C9" w:rsidRPr="002B14C9">
        <w:rPr>
          <w:rFonts w:ascii="GHEA Grapalat" w:hAnsi="GHEA Grapalat"/>
          <w:b/>
          <w:i/>
        </w:rPr>
        <w:t>-</w:t>
      </w:r>
      <w:proofErr w:type="spellStart"/>
      <w:r w:rsidR="002B14C9" w:rsidRPr="002B14C9">
        <w:rPr>
          <w:rFonts w:ascii="GHEA Grapalat" w:hAnsi="GHEA Grapalat"/>
          <w:b/>
          <w:i/>
          <w:lang w:val="en-US"/>
        </w:rPr>
        <w:t>GHAPDz</w:t>
      </w:r>
      <w:proofErr w:type="spellEnd"/>
      <w:r w:rsidR="002B14C9" w:rsidRPr="002B14C9">
        <w:rPr>
          <w:rFonts w:ascii="GHEA Grapalat" w:hAnsi="GHEA Grapalat"/>
          <w:b/>
          <w:i/>
        </w:rPr>
        <w:t>-2020/</w:t>
      </w:r>
      <w:r w:rsidR="002B407A" w:rsidRPr="002B407A">
        <w:rPr>
          <w:rFonts w:ascii="GHEA Grapalat" w:hAnsi="GHEA Grapalat"/>
          <w:b/>
          <w:i/>
        </w:rPr>
        <w:t>2</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jc w:val="right"/>
        <w:rPr>
          <w:rFonts w:ascii="GHEA Grapalat" w:hAnsi="GHEA Grapalat"/>
          <w:sz w:val="18"/>
        </w:rPr>
      </w:pPr>
      <w:proofErr w:type="spellStart"/>
      <w:r w:rsidRPr="00062832">
        <w:rPr>
          <w:rFonts w:ascii="GHEA Grapalat" w:hAnsi="GHEA Grapalat"/>
          <w:sz w:val="18"/>
        </w:rPr>
        <w:t>д</w:t>
      </w:r>
      <w:r w:rsidR="00B2572B" w:rsidRPr="00062832">
        <w:rPr>
          <w:rFonts w:ascii="GHEA Grapalat" w:hAnsi="GHEA Grapalat"/>
          <w:sz w:val="18"/>
        </w:rPr>
        <w:t>рамов</w:t>
      </w:r>
      <w:proofErr w:type="spellEnd"/>
      <w:r w:rsidR="00B2572B" w:rsidRPr="00062832">
        <w:rPr>
          <w:rFonts w:ascii="GHEA Grapalat" w:hAnsi="GHEA Grapalat"/>
          <w:sz w:val="18"/>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09"/>
        <w:gridCol w:w="993"/>
        <w:gridCol w:w="1418"/>
        <w:gridCol w:w="1617"/>
        <w:gridCol w:w="1448"/>
      </w:tblGrid>
      <w:tr w:rsidR="00BD50E7" w:rsidRPr="005744FC" w:rsidTr="003B4A52">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0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99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3B4A5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40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2B407A" w:rsidRPr="005744FC" w:rsidTr="002B14C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смол</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r>
      <w:tr w:rsidR="002B407A" w:rsidRPr="005744FC" w:rsidTr="00FA15A5">
        <w:trPr>
          <w:trHeight w:val="293"/>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медиум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rPr>
                <w:rFonts w:ascii="GHEA Grapalat" w:hAnsi="GHEA Grapalat"/>
                <w:sz w:val="20"/>
                <w:szCs w:val="20"/>
              </w:rPr>
            </w:pPr>
          </w:p>
        </w:tc>
      </w:tr>
      <w:tr w:rsidR="002B407A" w:rsidRPr="005744FC" w:rsidTr="002B14C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3</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Топекс</w:t>
            </w:r>
            <w:proofErr w:type="spellEnd"/>
            <w:r w:rsidRPr="005E563E">
              <w:rPr>
                <w:rFonts w:ascii="GHEA Grapalat" w:hAnsi="GHEA Grapalat"/>
                <w:sz w:val="16"/>
                <w:szCs w:val="16"/>
              </w:rPr>
              <w:t xml:space="preserve"> гель БАРЛ-60сек</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4</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Тетрис N-Дядя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5</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 xml:space="preserve">Икс Рей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6</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Эндаметазон</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7</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конус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8</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аса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9</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 xml:space="preserve">Пезо </w:t>
            </w:r>
            <w:proofErr w:type="spellStart"/>
            <w:r w:rsidRPr="005E563E">
              <w:rPr>
                <w:rFonts w:ascii="GHEA Grapalat" w:hAnsi="GHEA Grapalat"/>
                <w:sz w:val="16"/>
                <w:szCs w:val="16"/>
              </w:rPr>
              <w:t>римерс</w:t>
            </w:r>
            <w:proofErr w:type="spellEnd"/>
            <w:r w:rsidRPr="005E563E">
              <w:rPr>
                <w:rFonts w:ascii="GHEA Grapalat" w:hAnsi="GHEA Grapalat"/>
                <w:sz w:val="16"/>
                <w:szCs w:val="16"/>
              </w:rPr>
              <w:t xml:space="preserve"> 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10</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Бумага фотокопировальная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11</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Котн</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Дентал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Роллс</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12</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Фейс</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Маск</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Триплай</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13</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Наконечник / W &amp; H RC-90PM SN0009276/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14</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Лизоркина</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15</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 xml:space="preserve">Масло для насадки / WH </w:t>
            </w:r>
            <w:proofErr w:type="spellStart"/>
            <w:r w:rsidRPr="005E563E">
              <w:rPr>
                <w:rFonts w:ascii="GHEA Grapalat" w:hAnsi="GHEA Grapalat"/>
                <w:sz w:val="16"/>
                <w:szCs w:val="16"/>
              </w:rPr>
              <w:t>servis</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oil</w:t>
            </w:r>
            <w:proofErr w:type="spellEnd"/>
            <w:r w:rsidRPr="005E563E">
              <w:rPr>
                <w:rFonts w:ascii="GHEA Grapalat" w:hAnsi="GHEA Grapalat"/>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16</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Крол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ндс</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17</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Fuji</w:t>
            </w:r>
            <w:proofErr w:type="spellEnd"/>
            <w:r w:rsidRPr="005E563E">
              <w:rPr>
                <w:rFonts w:ascii="GHEA Grapalat" w:hAnsi="GHEA Grapalat"/>
                <w:sz w:val="16"/>
                <w:szCs w:val="16"/>
              </w:rPr>
              <w:t xml:space="preserve"> / 1-1 кг/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18</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Алмазная головка Мани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19</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Сентябрь</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20</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Стерильный пакет / USA/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21</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Харизму &lt;&lt;Любить</w:t>
            </w:r>
            <w:proofErr w:type="gramStart"/>
            <w:r w:rsidRPr="005E563E">
              <w:rPr>
                <w:rFonts w:ascii="GHEA Grapalat" w:hAnsi="GHEA Grapalat"/>
                <w:sz w:val="16"/>
                <w:szCs w:val="16"/>
              </w:rPr>
              <w:t>.</w:t>
            </w:r>
            <w:proofErr w:type="gramEnd"/>
            <w:r w:rsidRPr="005E563E">
              <w:rPr>
                <w:rFonts w:ascii="GHEA Grapalat" w:hAnsi="GHEA Grapalat"/>
                <w:sz w:val="16"/>
                <w:szCs w:val="16"/>
              </w:rPr>
              <w:t xml:space="preserve"> </w:t>
            </w:r>
            <w:proofErr w:type="gramStart"/>
            <w:r w:rsidRPr="005E563E">
              <w:rPr>
                <w:rFonts w:ascii="GHEA Grapalat" w:hAnsi="GHEA Grapalat"/>
                <w:sz w:val="16"/>
                <w:szCs w:val="16"/>
              </w:rPr>
              <w:t>с</w:t>
            </w:r>
            <w:proofErr w:type="gramEnd"/>
            <w:r w:rsidRPr="005E563E">
              <w:rPr>
                <w:rFonts w:ascii="GHEA Grapalat" w:hAnsi="GHEA Grapalat"/>
                <w:sz w:val="16"/>
                <w:szCs w:val="16"/>
              </w:rPr>
              <w:t>лова комфорт&gt;&gt;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22</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Салива</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эджектор</w:t>
            </w:r>
            <w:proofErr w:type="spellEnd"/>
            <w:r w:rsidRPr="005E563E">
              <w:rPr>
                <w:rFonts w:ascii="GHEA Grapalat" w:hAnsi="GHEA Grapalat"/>
                <w:sz w:val="16"/>
                <w:szCs w:val="16"/>
              </w:rPr>
              <w:t xml:space="preserve"> / 100шт/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23</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Дентал</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Биб</w:t>
            </w:r>
            <w:proofErr w:type="spellEnd"/>
            <w:r w:rsidRPr="005E563E">
              <w:rPr>
                <w:rFonts w:ascii="GHEA Grapalat" w:hAnsi="GHEA Grapalat"/>
                <w:sz w:val="16"/>
                <w:szCs w:val="16"/>
              </w:rPr>
              <w:t xml:space="preserve"> / 50шт/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24</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смол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25</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Трейс</w:t>
            </w:r>
            <w:proofErr w:type="spellEnd"/>
            <w:r w:rsidRPr="005E563E">
              <w:rPr>
                <w:rFonts w:ascii="GHEA Grapalat" w:hAnsi="GHEA Grapalat"/>
                <w:sz w:val="16"/>
                <w:szCs w:val="16"/>
              </w:rPr>
              <w:t xml:space="preserve"> медиум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26</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Топекс</w:t>
            </w:r>
            <w:proofErr w:type="spellEnd"/>
            <w:r w:rsidRPr="005E563E">
              <w:rPr>
                <w:rFonts w:ascii="GHEA Grapalat" w:hAnsi="GHEA Grapalat"/>
                <w:sz w:val="16"/>
                <w:szCs w:val="16"/>
              </w:rPr>
              <w:t xml:space="preserve"> гель БАРЛ-60сек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lastRenderedPageBreak/>
              <w:t>27</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Тетрис N-Дядя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28</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r w:rsidRPr="005E563E">
              <w:rPr>
                <w:rFonts w:ascii="GHEA Grapalat" w:hAnsi="GHEA Grapalat"/>
                <w:sz w:val="16"/>
                <w:szCs w:val="16"/>
              </w:rPr>
              <w:t xml:space="preserve">Икс Рей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29</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Эндаметазон</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30</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конус</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r w:rsidR="002B407A" w:rsidRPr="005744FC" w:rsidTr="002B14C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B407A" w:rsidRPr="00AE2768" w:rsidRDefault="002B407A" w:rsidP="002B407A">
            <w:pPr>
              <w:pStyle w:val="23"/>
              <w:spacing w:line="240" w:lineRule="auto"/>
              <w:ind w:firstLine="0"/>
              <w:jc w:val="center"/>
              <w:rPr>
                <w:rFonts w:ascii="GHEA Grapalat" w:hAnsi="GHEA Grapalat"/>
                <w:sz w:val="16"/>
              </w:rPr>
            </w:pPr>
            <w:r>
              <w:rPr>
                <w:rFonts w:ascii="GHEA Grapalat" w:hAnsi="GHEA Grapalat"/>
                <w:sz w:val="16"/>
              </w:rPr>
              <w:t>31</w:t>
            </w:r>
          </w:p>
        </w:tc>
        <w:tc>
          <w:tcPr>
            <w:tcW w:w="2409" w:type="dxa"/>
            <w:tcBorders>
              <w:top w:val="single" w:sz="4" w:space="0" w:color="auto"/>
              <w:left w:val="single" w:sz="4" w:space="0" w:color="auto"/>
              <w:bottom w:val="single" w:sz="4" w:space="0" w:color="auto"/>
              <w:right w:val="single" w:sz="4" w:space="0" w:color="auto"/>
            </w:tcBorders>
          </w:tcPr>
          <w:p w:rsidR="002B407A" w:rsidRPr="005E563E" w:rsidRDefault="002B407A" w:rsidP="002B407A">
            <w:pPr>
              <w:rPr>
                <w:rFonts w:ascii="GHEA Grapalat" w:hAnsi="GHEA Grapalat"/>
                <w:sz w:val="16"/>
                <w:szCs w:val="16"/>
              </w:rPr>
            </w:pPr>
            <w:proofErr w:type="spellStart"/>
            <w:r w:rsidRPr="005E563E">
              <w:rPr>
                <w:rFonts w:ascii="GHEA Grapalat" w:hAnsi="GHEA Grapalat"/>
                <w:sz w:val="16"/>
                <w:szCs w:val="16"/>
              </w:rPr>
              <w:t>Пейпер</w:t>
            </w:r>
            <w:proofErr w:type="spellEnd"/>
            <w:r w:rsidRPr="005E563E">
              <w:rPr>
                <w:rFonts w:ascii="GHEA Grapalat" w:hAnsi="GHEA Grapalat"/>
                <w:sz w:val="16"/>
                <w:szCs w:val="16"/>
              </w:rPr>
              <w:t xml:space="preserve"> </w:t>
            </w:r>
            <w:proofErr w:type="spellStart"/>
            <w:r w:rsidRPr="005E563E">
              <w:rPr>
                <w:rFonts w:ascii="GHEA Grapalat" w:hAnsi="GHEA Grapalat"/>
                <w:sz w:val="16"/>
                <w:szCs w:val="16"/>
              </w:rPr>
              <w:t>поинтс</w:t>
            </w:r>
            <w:proofErr w:type="spellEnd"/>
            <w:r w:rsidRPr="005E563E">
              <w:rPr>
                <w:rFonts w:ascii="GHEA Grapalat" w:hAnsi="GHEA Grapalat"/>
                <w:sz w:val="16"/>
                <w:szCs w:val="16"/>
              </w:rPr>
              <w:t xml:space="preserve"> аса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5744FC" w:rsidRDefault="002B407A" w:rsidP="002B407A">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B217BB" w:rsidRDefault="00B2572B" w:rsidP="00FA15A5">
      <w:pPr>
        <w:widowControl w:val="0"/>
        <w:spacing w:after="160"/>
        <w:jc w:val="right"/>
        <w:rPr>
          <w:rFonts w:ascii="GHEA Grapalat" w:hAnsi="GHEA Grapalat"/>
          <w:b/>
        </w:rPr>
      </w:pPr>
      <w:r w:rsidRPr="009044F1">
        <w:rPr>
          <w:rFonts w:ascii="GHEA Grapalat" w:hAnsi="GHEA Grapalat"/>
        </w:rPr>
        <w:t>М. П.</w:t>
      </w:r>
      <w:r w:rsidR="00B217BB">
        <w:rPr>
          <w:rFonts w:ascii="GHEA Grapalat" w:hAnsi="GHEA Grapalat"/>
          <w:b/>
        </w:rPr>
        <w:br w:type="page"/>
      </w: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lastRenderedPageBreak/>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1A7753" w:rsidRPr="00235EBB">
        <w:rPr>
          <w:rFonts w:ascii="GHEA Grapalat" w:hAnsi="GHEA Grapalat"/>
          <w:b/>
          <w:i/>
          <w:lang w:val="en-US"/>
        </w:rPr>
        <w:t>PRAAPK</w:t>
      </w:r>
      <w:r w:rsidR="001A7753" w:rsidRPr="002B14C9">
        <w:rPr>
          <w:rFonts w:ascii="GHEA Grapalat" w:hAnsi="GHEA Grapalat"/>
          <w:b/>
          <w:i/>
        </w:rPr>
        <w:t xml:space="preserve"> </w:t>
      </w:r>
      <w:r w:rsidR="002B14C9" w:rsidRPr="002B14C9">
        <w:rPr>
          <w:rFonts w:ascii="GHEA Grapalat" w:hAnsi="GHEA Grapalat"/>
          <w:b/>
          <w:i/>
        </w:rPr>
        <w:t>-</w:t>
      </w:r>
      <w:proofErr w:type="spellStart"/>
      <w:r w:rsidR="002B14C9" w:rsidRPr="002B14C9">
        <w:rPr>
          <w:rFonts w:ascii="GHEA Grapalat" w:hAnsi="GHEA Grapalat"/>
          <w:b/>
          <w:i/>
          <w:lang w:val="en-US"/>
        </w:rPr>
        <w:t>GHAPDz</w:t>
      </w:r>
      <w:proofErr w:type="spellEnd"/>
      <w:r w:rsidR="002B14C9" w:rsidRPr="002B14C9">
        <w:rPr>
          <w:rFonts w:ascii="GHEA Grapalat" w:hAnsi="GHEA Grapalat"/>
          <w:b/>
          <w:i/>
        </w:rPr>
        <w:t>-2020/</w:t>
      </w:r>
      <w:r w:rsidR="002B407A" w:rsidRPr="002B407A">
        <w:rPr>
          <w:rFonts w:ascii="GHEA Grapalat" w:hAnsi="GHEA Grapalat"/>
          <w:b/>
          <w:i/>
        </w:rPr>
        <w:t>2</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2B407A" w:rsidRDefault="003D2FE2" w:rsidP="00E6417E">
      <w:pPr>
        <w:widowControl w:val="0"/>
        <w:tabs>
          <w:tab w:val="left" w:pos="567"/>
        </w:tabs>
        <w:ind w:right="-851"/>
        <w:jc w:val="both"/>
        <w:rPr>
          <w:rFonts w:ascii="GHEA Grapalat" w:hAnsi="GHEA Grapalat"/>
          <w:sz w:val="20"/>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w:t>
      </w:r>
      <w:r w:rsidR="001A7753" w:rsidRPr="001A7753">
        <w:rPr>
          <w:rFonts w:ascii="GHEA Grapalat" w:hAnsi="GHEA Grapalat"/>
          <w:b/>
          <w:sz w:val="22"/>
        </w:rPr>
        <w:t>ПРОЩЯН</w:t>
      </w:r>
      <w:r w:rsidR="00D10D9F" w:rsidRPr="00D10D9F">
        <w:rPr>
          <w:rFonts w:ascii="GHEA Grapalat" w:hAnsi="GHEA Grapalat"/>
          <w:sz w:val="20"/>
          <w:szCs w:val="22"/>
        </w:rPr>
        <w:t>"</w:t>
      </w:r>
      <w:r w:rsidR="002B14C9" w:rsidRPr="002B14C9">
        <w:rPr>
          <w:rFonts w:ascii="GHEA Grapalat" w:hAnsi="GHEA Grapalat"/>
          <w:sz w:val="20"/>
          <w:szCs w:val="22"/>
        </w:rPr>
        <w:t xml:space="preserve"> </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p>
    <w:p w:rsidR="003D2FE2" w:rsidRPr="00D10D9F" w:rsidRDefault="00A12D76" w:rsidP="00B17CE1">
      <w:pPr>
        <w:widowControl w:val="0"/>
        <w:tabs>
          <w:tab w:val="left" w:pos="567"/>
        </w:tabs>
        <w:ind w:right="-851"/>
        <w:jc w:val="both"/>
        <w:rPr>
          <w:rFonts w:ascii="GHEA Grapalat" w:hAnsi="GHEA Grapalat"/>
          <w:sz w:val="20"/>
          <w:szCs w:val="22"/>
        </w:rPr>
      </w:pPr>
      <w:r w:rsidRPr="00B17CE1">
        <w:rPr>
          <w:rFonts w:ascii="GHEA Grapalat" w:hAnsi="GHEA Grapalat"/>
          <w:sz w:val="20"/>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w:t>
      </w:r>
      <w:proofErr w:type="spellStart"/>
      <w:r w:rsidR="003D2FE2" w:rsidRPr="00D10D9F">
        <w:rPr>
          <w:rFonts w:ascii="GHEA Grapalat" w:hAnsi="GHEA Grapalat"/>
          <w:sz w:val="20"/>
          <w:szCs w:val="22"/>
        </w:rPr>
        <w:t>օтобранного</w:t>
      </w:r>
      <w:proofErr w:type="spellEnd"/>
      <w:r w:rsidR="003D2FE2" w:rsidRPr="00D10D9F">
        <w:rPr>
          <w:rFonts w:ascii="GHEA Grapalat" w:hAnsi="GHEA Grapalat"/>
          <w:sz w:val="20"/>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spellStart"/>
      <w:proofErr w:type="gramStart"/>
      <w:r w:rsidR="003D2FE2" w:rsidRPr="00D10D9F">
        <w:rPr>
          <w:rFonts w:ascii="GHEA Grapalat" w:hAnsi="GHEA Grapalat"/>
          <w:sz w:val="20"/>
          <w:szCs w:val="22"/>
        </w:rPr>
        <w:t>K</w:t>
      </w:r>
      <w:proofErr w:type="gramEnd"/>
      <w:r w:rsidR="003D2FE2" w:rsidRPr="00D10D9F">
        <w:rPr>
          <w:rFonts w:ascii="GHEA Grapalat" w:hAnsi="GHEA Grapalat"/>
          <w:sz w:val="20"/>
          <w:szCs w:val="22"/>
        </w:rPr>
        <w:t>омпания</w:t>
      </w:r>
      <w:proofErr w:type="spellEnd"/>
      <w:r w:rsidR="003D2FE2" w:rsidRPr="00D10D9F">
        <w:rPr>
          <w:rFonts w:ascii="GHEA Grapalat" w:hAnsi="GHEA Grapalat"/>
          <w:sz w:val="20"/>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w:t>
      </w:r>
      <w:proofErr w:type="spellStart"/>
      <w:r w:rsidR="003D2FE2" w:rsidRPr="00D10D9F">
        <w:rPr>
          <w:rFonts w:ascii="GHEA Grapalat" w:hAnsi="GHEA Grapalat"/>
          <w:sz w:val="20"/>
          <w:szCs w:val="22"/>
        </w:rPr>
        <w:t>безотзывно</w:t>
      </w:r>
      <w:proofErr w:type="spellEnd"/>
      <w:r w:rsidR="003D2FE2" w:rsidRPr="00D10D9F">
        <w:rPr>
          <w:rFonts w:ascii="GHEA Grapalat" w:hAnsi="GHEA Grapalat"/>
          <w:sz w:val="20"/>
          <w:szCs w:val="22"/>
        </w:rPr>
        <w:t xml:space="preserve">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proofErr w:type="gramStart"/>
      <w:r w:rsidRPr="00D10D9F">
        <w:rPr>
          <w:rFonts w:ascii="GHEA Grapalat" w:hAnsi="GHEA Grapalat"/>
          <w:sz w:val="20"/>
          <w:szCs w:val="22"/>
        </w:rPr>
        <w:t>)</w:t>
      </w:r>
      <w:r w:rsidR="003D2FE2" w:rsidRPr="00D10D9F">
        <w:rPr>
          <w:rFonts w:ascii="GHEA Grapalat" w:hAnsi="GHEA Grapalat"/>
          <w:sz w:val="20"/>
          <w:szCs w:val="22"/>
        </w:rPr>
        <w:t>п</w:t>
      </w:r>
      <w:proofErr w:type="gramEnd"/>
      <w:r w:rsidR="003D2FE2" w:rsidRPr="00D10D9F">
        <w:rPr>
          <w:rFonts w:ascii="GHEA Grapalat" w:hAnsi="GHEA Grapalat"/>
          <w:sz w:val="20"/>
          <w:szCs w:val="22"/>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proofErr w:type="gramStart"/>
      <w:r w:rsidRPr="00D10D9F">
        <w:rPr>
          <w:rFonts w:ascii="GHEA Grapalat" w:hAnsi="GHEA Grapalat"/>
          <w:sz w:val="20"/>
          <w:szCs w:val="22"/>
        </w:rPr>
        <w:t>)</w:t>
      </w:r>
      <w:r w:rsidR="003D2FE2" w:rsidRPr="00D10D9F">
        <w:rPr>
          <w:rFonts w:ascii="GHEA Grapalat" w:hAnsi="GHEA Grapalat"/>
          <w:sz w:val="20"/>
          <w:szCs w:val="22"/>
        </w:rPr>
        <w:t>Т</w:t>
      </w:r>
      <w:proofErr w:type="gramEnd"/>
      <w:r w:rsidR="003D2FE2" w:rsidRPr="00D10D9F">
        <w:rPr>
          <w:rFonts w:ascii="GHEA Grapalat" w:hAnsi="GHEA Grapalat"/>
          <w:sz w:val="20"/>
          <w:szCs w:val="22"/>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proofErr w:type="gramStart"/>
      <w:r w:rsidRPr="00D10D9F">
        <w:rPr>
          <w:rFonts w:ascii="GHEA Grapalat" w:hAnsi="GHEA Grapalat"/>
          <w:sz w:val="20"/>
          <w:szCs w:val="22"/>
        </w:rPr>
        <w:t>)</w:t>
      </w:r>
      <w:r w:rsidR="003D2FE2" w:rsidRPr="00D10D9F">
        <w:rPr>
          <w:rFonts w:ascii="GHEA Grapalat" w:hAnsi="GHEA Grapalat"/>
          <w:sz w:val="20"/>
          <w:szCs w:val="22"/>
        </w:rPr>
        <w:t>К</w:t>
      </w:r>
      <w:proofErr w:type="gramEnd"/>
      <w:r w:rsidR="003D2FE2" w:rsidRPr="00D10D9F">
        <w:rPr>
          <w:rFonts w:ascii="GHEA Grapalat" w:hAnsi="GHEA Grapalat"/>
          <w:sz w:val="20"/>
          <w:szCs w:val="22"/>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proofErr w:type="gramStart"/>
      <w:r w:rsidRPr="00D10D9F">
        <w:rPr>
          <w:rFonts w:ascii="GHEA Grapalat" w:hAnsi="GHEA Grapalat"/>
          <w:sz w:val="20"/>
          <w:szCs w:val="22"/>
        </w:rPr>
        <w:t>)</w:t>
      </w:r>
      <w:r w:rsidR="003D2FE2" w:rsidRPr="00D10D9F">
        <w:rPr>
          <w:rFonts w:ascii="GHEA Grapalat" w:hAnsi="GHEA Grapalat"/>
          <w:sz w:val="20"/>
          <w:szCs w:val="22"/>
        </w:rPr>
        <w:t>К</w:t>
      </w:r>
      <w:proofErr w:type="gramEnd"/>
      <w:r w:rsidR="003D2FE2" w:rsidRPr="00D10D9F">
        <w:rPr>
          <w:rFonts w:ascii="GHEA Grapalat" w:hAnsi="GHEA Grapalat"/>
          <w:sz w:val="20"/>
          <w:szCs w:val="22"/>
        </w:rPr>
        <w:t>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proofErr w:type="gramStart"/>
      <w:r w:rsidRPr="00D10D9F">
        <w:rPr>
          <w:rFonts w:ascii="GHEA Grapalat" w:hAnsi="GHEA Grapalat"/>
          <w:sz w:val="20"/>
          <w:szCs w:val="22"/>
        </w:rPr>
        <w:t>)</w:t>
      </w:r>
      <w:r w:rsidR="003D2FE2" w:rsidRPr="00D10D9F">
        <w:rPr>
          <w:rFonts w:ascii="GHEA Grapalat" w:hAnsi="GHEA Grapalat"/>
          <w:sz w:val="20"/>
          <w:szCs w:val="22"/>
        </w:rPr>
        <w:t>н</w:t>
      </w:r>
      <w:proofErr w:type="gramEnd"/>
      <w:r w:rsidR="003D2FE2" w:rsidRPr="00D10D9F">
        <w:rPr>
          <w:rFonts w:ascii="GHEA Grapalat" w:hAnsi="GHEA Grapalat"/>
          <w:sz w:val="20"/>
          <w:szCs w:val="22"/>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D10D9F">
        <w:rPr>
          <w:rFonts w:ascii="GHEA Grapalat" w:hAnsi="GHEA Grapalat"/>
          <w:sz w:val="20"/>
          <w:szCs w:val="22"/>
        </w:rPr>
        <w:t>в</w:t>
      </w:r>
      <w:proofErr w:type="gramEnd"/>
      <w:r w:rsidR="003D2FE2" w:rsidRPr="00D10D9F">
        <w:rPr>
          <w:rFonts w:ascii="GHEA Grapalat" w:hAnsi="GHEA Grapalat"/>
          <w:sz w:val="20"/>
          <w:szCs w:val="22"/>
        </w:rPr>
        <w:t> </w:t>
      </w:r>
      <w:proofErr w:type="gramStart"/>
      <w:r w:rsidR="003D2FE2" w:rsidRPr="00D10D9F">
        <w:rPr>
          <w:rFonts w:ascii="GHEA Grapalat" w:hAnsi="GHEA Grapalat"/>
          <w:sz w:val="20"/>
          <w:szCs w:val="22"/>
        </w:rPr>
        <w:t>Банк-плательщик</w:t>
      </w:r>
      <w:proofErr w:type="gramEnd"/>
      <w:r w:rsidR="003D2FE2" w:rsidRPr="00D10D9F">
        <w:rPr>
          <w:rFonts w:ascii="GHEA Grapalat" w:hAnsi="GHEA Grapalat"/>
          <w:sz w:val="20"/>
          <w:szCs w:val="22"/>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D10D9F">
        <w:rPr>
          <w:rFonts w:ascii="GHEA Grapalat" w:hAnsi="GHEA Grapalat"/>
          <w:sz w:val="20"/>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 xml:space="preserve">Заказчик может представить </w:t>
      </w:r>
      <w:proofErr w:type="gramStart"/>
      <w:r w:rsidR="003D2FE2" w:rsidRPr="00D10D9F">
        <w:rPr>
          <w:rFonts w:ascii="GHEA Grapalat" w:hAnsi="GHEA Grapalat"/>
          <w:sz w:val="20"/>
          <w:szCs w:val="22"/>
        </w:rPr>
        <w:t>в</w:t>
      </w:r>
      <w:proofErr w:type="gramEnd"/>
      <w:r w:rsidR="003D2FE2" w:rsidRPr="00D10D9F">
        <w:rPr>
          <w:rFonts w:ascii="GHEA Grapalat" w:hAnsi="GHEA Grapalat"/>
          <w:sz w:val="20"/>
          <w:szCs w:val="22"/>
        </w:rPr>
        <w:t xml:space="preserve"> </w:t>
      </w:r>
      <w:proofErr w:type="gramStart"/>
      <w:r w:rsidR="003D2FE2" w:rsidRPr="00D10D9F">
        <w:rPr>
          <w:rFonts w:ascii="GHEA Grapalat" w:hAnsi="GHEA Grapalat"/>
          <w:sz w:val="20"/>
          <w:szCs w:val="22"/>
        </w:rPr>
        <w:t>Банк-плательщик</w:t>
      </w:r>
      <w:proofErr w:type="gramEnd"/>
      <w:r w:rsidR="003D2FE2" w:rsidRPr="00D10D9F">
        <w:rPr>
          <w:rFonts w:ascii="GHEA Grapalat" w:hAnsi="GHEA Grapalat"/>
          <w:sz w:val="20"/>
          <w:szCs w:val="22"/>
        </w:rPr>
        <w:t xml:space="preserve">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1.7.</w:t>
      </w:r>
      <w:r w:rsidR="003D2FE2" w:rsidRPr="00D10D9F">
        <w:rPr>
          <w:rFonts w:ascii="GHEA Grapalat" w:hAnsi="GHEA Grapalat"/>
          <w:sz w:val="20"/>
          <w:szCs w:val="22"/>
        </w:rPr>
        <w:t xml:space="preserve">В случае если имеющихся на счете Компании средств недостаточно, Банк-плательщик в течение 2 (двух) </w:t>
      </w:r>
      <w:r w:rsidR="003D2FE2" w:rsidRPr="00D10D9F">
        <w:rPr>
          <w:rFonts w:ascii="GHEA Grapalat" w:hAnsi="GHEA Grapalat"/>
          <w:sz w:val="20"/>
          <w:szCs w:val="22"/>
        </w:rPr>
        <w:lastRenderedPageBreak/>
        <w:t>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3D2FE2" w:rsidRPr="00D10D9F">
        <w:rPr>
          <w:rFonts w:ascii="GHEA Grapalat" w:hAnsi="GHEA Grapalat"/>
          <w:sz w:val="20"/>
          <w:szCs w:val="22"/>
        </w:rPr>
        <w:t>Репортинг</w:t>
      </w:r>
      <w:proofErr w:type="spellEnd"/>
      <w:r w:rsidR="003D2FE2" w:rsidRPr="00D10D9F">
        <w:rPr>
          <w:rFonts w:ascii="GHEA Grapalat" w:hAnsi="GHEA Grapalat"/>
          <w:sz w:val="20"/>
          <w:szCs w:val="22"/>
        </w:rPr>
        <w:t>"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w:t>
      </w:r>
      <w:proofErr w:type="gramStart"/>
      <w:r w:rsidRPr="00E6417E">
        <w:rPr>
          <w:rFonts w:ascii="GHEA Grapalat" w:hAnsi="GHEA Grapalat"/>
          <w:sz w:val="20"/>
          <w:szCs w:val="22"/>
        </w:rPr>
        <w:t>в</w:t>
      </w:r>
      <w:proofErr w:type="gramEnd"/>
      <w:r w:rsidRPr="00E6417E">
        <w:rPr>
          <w:rFonts w:ascii="GHEA Grapalat" w:hAnsi="GHEA Grapalat"/>
          <w:sz w:val="20"/>
          <w:szCs w:val="22"/>
        </w:rPr>
        <w:t xml:space="preserve">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E6417E">
        <w:rPr>
          <w:rFonts w:ascii="GHEA Grapalat" w:hAnsi="GHEA Grapalat"/>
          <w:sz w:val="20"/>
          <w:szCs w:val="22"/>
        </w:rPr>
        <w:t>подписаны</w:t>
      </w:r>
      <w:proofErr w:type="gramEnd"/>
      <w:r w:rsidRPr="00E6417E">
        <w:rPr>
          <w:rFonts w:ascii="GHEA Grapalat" w:hAnsi="GHEA Grapalat"/>
          <w:sz w:val="20"/>
          <w:szCs w:val="22"/>
        </w:rPr>
        <w:t xml:space="preserve">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 xml:space="preserve">Споры, возникшие в связи с настоящим Соглашением, разрешаются путем переговоров. В случае </w:t>
      </w:r>
      <w:proofErr w:type="spellStart"/>
      <w:r w:rsidRPr="00E6417E">
        <w:rPr>
          <w:rFonts w:ascii="GHEA Grapalat" w:hAnsi="GHEA Grapalat"/>
          <w:sz w:val="20"/>
          <w:szCs w:val="22"/>
        </w:rPr>
        <w:t>недостижения</w:t>
      </w:r>
      <w:proofErr w:type="spellEnd"/>
      <w:r w:rsidRPr="00E6417E">
        <w:rPr>
          <w:rFonts w:ascii="GHEA Grapalat" w:hAnsi="GHEA Grapalat"/>
          <w:sz w:val="20"/>
          <w:szCs w:val="22"/>
        </w:rPr>
        <w:t xml:space="preserve">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proofErr w:type="gramStart"/>
            <w:r>
              <w:rPr>
                <w:rFonts w:ascii="GHEA Grapalat" w:hAnsi="GHEA Grapalat"/>
                <w:sz w:val="20"/>
              </w:rPr>
              <w:t>4.</w:t>
            </w:r>
            <w:r w:rsidRPr="00C30C06">
              <w:rPr>
                <w:rFonts w:ascii="GHEA Grapalat" w:hAnsi="GHEA Grapalat"/>
                <w:sz w:val="20"/>
              </w:rPr>
              <w:t>Наименование, или имя, фамилия плательщика (Компания:</w:t>
            </w:r>
            <w:proofErr w:type="gramEnd"/>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1A7753">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w:t>
            </w:r>
            <w:r w:rsidR="001A7753" w:rsidRPr="001A7753">
              <w:rPr>
                <w:rFonts w:ascii="GHEA Grapalat" w:hAnsi="GHEA Grapalat"/>
                <w:b/>
                <w:sz w:val="22"/>
              </w:rPr>
              <w:t>ПРОШЯН</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2B14C9">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Pr="0088422A">
              <w:rPr>
                <w:rFonts w:ascii="GHEA Grapalat" w:hAnsi="GHEA Grapalat"/>
                <w:sz w:val="20"/>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88422A" w:rsidRDefault="00FF452E" w:rsidP="00FF452E">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w:t>
            </w:r>
            <w:proofErr w:type="spellStart"/>
            <w:r w:rsidRPr="00C30C06">
              <w:rPr>
                <w:rFonts w:ascii="GHEA Grapalat" w:hAnsi="GHEA Grapalat"/>
                <w:sz w:val="20"/>
              </w:rPr>
              <w:t>сч</w:t>
            </w:r>
            <w:proofErr w:type="spellEnd"/>
            <w:r w:rsidRPr="00C30C06">
              <w:rPr>
                <w:rFonts w:ascii="GHEA Grapalat" w:hAnsi="GHEA Grapalat"/>
                <w:sz w:val="20"/>
              </w:rPr>
              <w:t>.№)</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7E0F3A"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7E0F3A"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7E0F3A"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1A7753" w:rsidRPr="000C5E81" w:rsidRDefault="001A7753" w:rsidP="003F1DD7">
      <w:pPr>
        <w:widowControl w:val="0"/>
        <w:ind w:right="-851"/>
        <w:jc w:val="right"/>
        <w:rPr>
          <w:rFonts w:ascii="GHEA Grapalat" w:hAnsi="GHEA Grapalat"/>
          <w:b/>
          <w:i/>
          <w:sz w:val="20"/>
          <w:szCs w:val="20"/>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lastRenderedPageBreak/>
        <w:t>Приложение № 5.1</w:t>
      </w:r>
    </w:p>
    <w:p w:rsidR="00AF4211" w:rsidRPr="002B407A"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w:t>
      </w:r>
      <w:r w:rsidR="001A7753" w:rsidRPr="001A7753">
        <w:rPr>
          <w:rFonts w:ascii="GHEA Grapalat" w:hAnsi="GHEA Grapalat"/>
          <w:b/>
          <w:sz w:val="22"/>
        </w:rPr>
        <w:t>ПРОШЯН</w:t>
      </w:r>
      <w:r w:rsidR="003F1DD7" w:rsidRPr="002448B4">
        <w:rPr>
          <w:rFonts w:ascii="GHEA Grapalat" w:hAnsi="GHEA Grapalat"/>
          <w:sz w:val="20"/>
        </w:rPr>
        <w:t>"</w:t>
      </w:r>
      <w:r w:rsidR="002B14C9" w:rsidRPr="002B14C9">
        <w:rPr>
          <w:rFonts w:ascii="GHEA Grapalat" w:hAnsi="GHEA Grapalat"/>
          <w:sz w:val="20"/>
        </w:rPr>
        <w:t xml:space="preserve"> </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sidRPr="002B407A">
        <w:rPr>
          <w:rFonts w:ascii="GHEA Grapalat" w:hAnsi="GHEA Grapalat"/>
          <w:b/>
          <w:i/>
          <w:sz w:val="20"/>
          <w:szCs w:val="20"/>
        </w:rPr>
        <w:t>2</w:t>
      </w:r>
      <w:r w:rsidRPr="002448B4">
        <w:rPr>
          <w:rFonts w:ascii="GHEA Grapalat" w:hAnsi="GHEA Grapalat"/>
          <w:sz w:val="20"/>
        </w:rPr>
        <w:t>.</w:t>
      </w:r>
    </w:p>
    <w:p w:rsidR="000A214C" w:rsidRPr="002448B4" w:rsidRDefault="002448B4" w:rsidP="0088422A">
      <w:pPr>
        <w:widowControl w:val="0"/>
        <w:ind w:right="-851"/>
        <w:jc w:val="both"/>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w:t>
      </w:r>
      <w:proofErr w:type="spellStart"/>
      <w:r w:rsidR="000A214C" w:rsidRPr="002448B4">
        <w:rPr>
          <w:rFonts w:ascii="GHEA Grapalat" w:hAnsi="GHEA Grapalat"/>
          <w:sz w:val="20"/>
        </w:rPr>
        <w:t>безотзывно</w:t>
      </w:r>
      <w:proofErr w:type="spellEnd"/>
      <w:r w:rsidR="000A214C" w:rsidRPr="002448B4">
        <w:rPr>
          <w:rFonts w:ascii="GHEA Grapalat" w:hAnsi="GHEA Grapalat"/>
          <w:sz w:val="20"/>
        </w:rPr>
        <w:t xml:space="preserve">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proofErr w:type="gramStart"/>
      <w:r>
        <w:rPr>
          <w:rFonts w:ascii="GHEA Grapalat" w:hAnsi="GHEA Grapalat"/>
          <w:sz w:val="20"/>
        </w:rPr>
        <w:t>)</w:t>
      </w:r>
      <w:r w:rsidR="000A214C" w:rsidRPr="002448B4">
        <w:rPr>
          <w:rFonts w:ascii="GHEA Grapalat" w:hAnsi="GHEA Grapalat"/>
          <w:sz w:val="20"/>
        </w:rPr>
        <w:t>п</w:t>
      </w:r>
      <w:proofErr w:type="gramEnd"/>
      <w:r w:rsidR="000A214C" w:rsidRPr="002448B4">
        <w:rPr>
          <w:rFonts w:ascii="GHEA Grapalat" w:hAnsi="GHEA Grapalat"/>
          <w:sz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proofErr w:type="gramStart"/>
      <w:r>
        <w:rPr>
          <w:rFonts w:ascii="GHEA Grapalat" w:hAnsi="GHEA Grapalat"/>
          <w:sz w:val="20"/>
        </w:rPr>
        <w:t>)</w:t>
      </w:r>
      <w:r w:rsidR="000A214C" w:rsidRPr="002448B4">
        <w:rPr>
          <w:rFonts w:ascii="GHEA Grapalat" w:hAnsi="GHEA Grapalat"/>
          <w:sz w:val="20"/>
        </w:rPr>
        <w:t>Т</w:t>
      </w:r>
      <w:proofErr w:type="gramEnd"/>
      <w:r w:rsidR="000A214C" w:rsidRPr="002448B4">
        <w:rPr>
          <w:rFonts w:ascii="GHEA Grapalat" w:hAnsi="GHEA Grapalat"/>
          <w:sz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proofErr w:type="gramStart"/>
      <w:r>
        <w:rPr>
          <w:rFonts w:ascii="GHEA Grapalat" w:hAnsi="GHEA Grapalat"/>
          <w:sz w:val="20"/>
        </w:rPr>
        <w:t>)</w:t>
      </w:r>
      <w:r w:rsidR="000A214C" w:rsidRPr="002448B4">
        <w:rPr>
          <w:rFonts w:ascii="GHEA Grapalat" w:hAnsi="GHEA Grapalat"/>
          <w:sz w:val="20"/>
        </w:rPr>
        <w:t>К</w:t>
      </w:r>
      <w:proofErr w:type="gramEnd"/>
      <w:r w:rsidR="000A214C" w:rsidRPr="002448B4">
        <w:rPr>
          <w:rFonts w:ascii="GHEA Grapalat" w:hAnsi="GHEA Grapalat"/>
          <w:sz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proofErr w:type="gramStart"/>
      <w:r>
        <w:rPr>
          <w:rFonts w:ascii="GHEA Grapalat" w:hAnsi="GHEA Grapalat"/>
          <w:sz w:val="20"/>
        </w:rPr>
        <w:t>)</w:t>
      </w:r>
      <w:r w:rsidR="000A214C" w:rsidRPr="002448B4">
        <w:rPr>
          <w:rFonts w:ascii="GHEA Grapalat" w:hAnsi="GHEA Grapalat"/>
          <w:sz w:val="20"/>
        </w:rPr>
        <w:t>К</w:t>
      </w:r>
      <w:proofErr w:type="gramEnd"/>
      <w:r w:rsidR="000A214C" w:rsidRPr="002448B4">
        <w:rPr>
          <w:rFonts w:ascii="GHEA Grapalat" w:hAnsi="GHEA Grapalat"/>
          <w:sz w:val="20"/>
        </w:rPr>
        <w:t>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proofErr w:type="gramStart"/>
      <w:r>
        <w:rPr>
          <w:rFonts w:ascii="GHEA Grapalat" w:hAnsi="GHEA Grapalat"/>
          <w:sz w:val="20"/>
        </w:rPr>
        <w:t>)</w:t>
      </w:r>
      <w:r w:rsidR="000A214C" w:rsidRPr="002448B4">
        <w:rPr>
          <w:rFonts w:ascii="GHEA Grapalat" w:hAnsi="GHEA Grapalat"/>
          <w:sz w:val="20"/>
        </w:rPr>
        <w:t>н</w:t>
      </w:r>
      <w:proofErr w:type="gramEnd"/>
      <w:r w:rsidR="000A214C" w:rsidRPr="002448B4">
        <w:rPr>
          <w:rFonts w:ascii="GHEA Grapalat" w:hAnsi="GHEA Grapalat"/>
          <w:sz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0A214C" w:rsidRPr="002448B4">
        <w:rPr>
          <w:rFonts w:ascii="GHEA Grapalat" w:hAnsi="GHEA Grapalat"/>
          <w:sz w:val="20"/>
        </w:rPr>
        <w:t>в</w:t>
      </w:r>
      <w:proofErr w:type="gramEnd"/>
      <w:r w:rsidR="000A214C" w:rsidRPr="002448B4">
        <w:rPr>
          <w:rFonts w:ascii="GHEA Grapalat" w:hAnsi="GHEA Grapalat"/>
          <w:sz w:val="20"/>
        </w:rPr>
        <w:t> </w:t>
      </w:r>
      <w:proofErr w:type="gramStart"/>
      <w:r w:rsidR="000A214C" w:rsidRPr="002448B4">
        <w:rPr>
          <w:rFonts w:ascii="GHEA Grapalat" w:hAnsi="GHEA Grapalat"/>
          <w:sz w:val="20"/>
        </w:rPr>
        <w:t>Банк-плательщик</w:t>
      </w:r>
      <w:proofErr w:type="gramEnd"/>
      <w:r w:rsidR="000A214C" w:rsidRPr="002448B4">
        <w:rPr>
          <w:rFonts w:ascii="GHEA Grapalat" w:hAnsi="GHEA Grapalat"/>
          <w:sz w:val="20"/>
        </w:rPr>
        <w:t xml:space="preserve"> оригиналы настоящего Соглашения о неустойке и прилагаемого Требования, письменно уведомив об этом Компанию. </w:t>
      </w:r>
      <w:proofErr w:type="gramStart"/>
      <w:r w:rsidR="000A214C" w:rsidRPr="002448B4">
        <w:rPr>
          <w:rFonts w:ascii="GHEA Grapalat" w:hAnsi="GHEA Grapalat"/>
          <w:sz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448B4" w:rsidRDefault="002448B4" w:rsidP="002448B4">
      <w:pPr>
        <w:widowControl w:val="0"/>
        <w:ind w:right="-851"/>
        <w:jc w:val="both"/>
        <w:rPr>
          <w:rFonts w:ascii="GHEA Grapalat" w:hAnsi="GHEA Grapalat"/>
          <w:sz w:val="20"/>
        </w:rPr>
      </w:pPr>
      <w:r>
        <w:rPr>
          <w:rFonts w:ascii="GHEA Grapalat" w:hAnsi="GHEA Grapalat"/>
          <w:sz w:val="20"/>
        </w:rPr>
        <w:t>1.6.</w:t>
      </w:r>
      <w:r w:rsidR="000A214C" w:rsidRPr="002448B4">
        <w:rPr>
          <w:rFonts w:ascii="GHEA Grapalat" w:hAnsi="GHEA Grapalat"/>
          <w:sz w:val="20"/>
        </w:rPr>
        <w:t xml:space="preserve">Заказчик может представить </w:t>
      </w:r>
      <w:proofErr w:type="gramStart"/>
      <w:r w:rsidR="000A214C" w:rsidRPr="002448B4">
        <w:rPr>
          <w:rFonts w:ascii="GHEA Grapalat" w:hAnsi="GHEA Grapalat"/>
          <w:sz w:val="20"/>
        </w:rPr>
        <w:t>в</w:t>
      </w:r>
      <w:proofErr w:type="gramEnd"/>
      <w:r w:rsidR="000A214C" w:rsidRPr="002448B4">
        <w:rPr>
          <w:rFonts w:ascii="GHEA Grapalat" w:hAnsi="GHEA Grapalat"/>
          <w:sz w:val="20"/>
        </w:rPr>
        <w:t xml:space="preserve"> </w:t>
      </w:r>
      <w:proofErr w:type="gramStart"/>
      <w:r w:rsidR="000A214C" w:rsidRPr="002448B4">
        <w:rPr>
          <w:rFonts w:ascii="GHEA Grapalat" w:hAnsi="GHEA Grapalat"/>
          <w:sz w:val="20"/>
        </w:rPr>
        <w:t>Банк-плательщик</w:t>
      </w:r>
      <w:proofErr w:type="gramEnd"/>
      <w:r w:rsidR="000A214C" w:rsidRPr="002448B4">
        <w:rPr>
          <w:rFonts w:ascii="GHEA Grapalat" w:hAnsi="GHEA Grapalat"/>
          <w:sz w:val="20"/>
        </w:rPr>
        <w:t xml:space="preserve">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 xml:space="preserve">(двух) рабочих дней после получения платежного требования </w:t>
      </w:r>
      <w:proofErr w:type="gramStart"/>
      <w:r w:rsidRPr="002448B4">
        <w:rPr>
          <w:rFonts w:ascii="GHEA Grapalat" w:hAnsi="GHEA Grapalat"/>
          <w:sz w:val="20"/>
        </w:rPr>
        <w:t>должен</w:t>
      </w:r>
      <w:proofErr w:type="gramEnd"/>
      <w:r w:rsidRPr="002448B4">
        <w:rPr>
          <w:rFonts w:ascii="GHEA Grapalat" w:hAnsi="GHEA Grapalat"/>
          <w:sz w:val="20"/>
        </w:rPr>
        <w:t xml:space="preserve">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 xml:space="preserve">В случае если в течение десяти рабочих дней после представления в Банк настоящего Соглашения и </w:t>
      </w:r>
      <w:r w:rsidRPr="002448B4">
        <w:rPr>
          <w:rFonts w:ascii="GHEA Grapalat" w:hAnsi="GHEA Grapalat"/>
          <w:sz w:val="20"/>
        </w:rPr>
        <w:lastRenderedPageBreak/>
        <w:t xml:space="preserve">прилагаемого Требования по независящим от Банка причинам Заказчику не выплачивается сумма, Заказчик передает в ЗАО "АКРА Кредит </w:t>
      </w:r>
      <w:proofErr w:type="spellStart"/>
      <w:r w:rsidRPr="002448B4">
        <w:rPr>
          <w:rFonts w:ascii="GHEA Grapalat" w:hAnsi="GHEA Grapalat"/>
          <w:sz w:val="20"/>
        </w:rPr>
        <w:t>Репортинг</w:t>
      </w:r>
      <w:proofErr w:type="spellEnd"/>
      <w:r w:rsidRPr="002448B4">
        <w:rPr>
          <w:rFonts w:ascii="GHEA Grapalat" w:hAnsi="GHEA Grapalat"/>
          <w:sz w:val="20"/>
        </w:rPr>
        <w:t>"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w:t>
      </w:r>
      <w:proofErr w:type="gramStart"/>
      <w:r w:rsidRPr="002448B4">
        <w:rPr>
          <w:rFonts w:ascii="GHEA Grapalat" w:hAnsi="GHEA Grapalat"/>
          <w:sz w:val="20"/>
        </w:rPr>
        <w:t>в</w:t>
      </w:r>
      <w:proofErr w:type="gramEnd"/>
      <w:r w:rsidRPr="002448B4">
        <w:rPr>
          <w:rFonts w:ascii="GHEA Grapalat" w:hAnsi="GHEA Grapalat"/>
          <w:sz w:val="20"/>
        </w:rPr>
        <w:t xml:space="preserve">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 xml:space="preserve">Компания подтверждает, что настоящее Соглашение о неустойке и прилагаемое Требование надлежащим образом </w:t>
      </w:r>
      <w:proofErr w:type="gramStart"/>
      <w:r w:rsidRPr="002448B4">
        <w:rPr>
          <w:rFonts w:ascii="GHEA Grapalat" w:hAnsi="GHEA Grapalat"/>
          <w:sz w:val="20"/>
        </w:rPr>
        <w:t>подписаны</w:t>
      </w:r>
      <w:proofErr w:type="gramEnd"/>
      <w:r w:rsidRPr="002448B4">
        <w:rPr>
          <w:rFonts w:ascii="GHEA Grapalat" w:hAnsi="GHEA Grapalat"/>
          <w:sz w:val="20"/>
        </w:rPr>
        <w:t xml:space="preserve">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 xml:space="preserve">Споры, возникшие в связи с настоящим Соглашением, разрешаются путем переговоров. В случае </w:t>
      </w:r>
      <w:proofErr w:type="spellStart"/>
      <w:r w:rsidRPr="002448B4">
        <w:rPr>
          <w:rFonts w:ascii="GHEA Grapalat" w:hAnsi="GHEA Grapalat"/>
          <w:sz w:val="20"/>
        </w:rPr>
        <w:t>недостижения</w:t>
      </w:r>
      <w:proofErr w:type="spellEnd"/>
      <w:r w:rsidRPr="002448B4">
        <w:rPr>
          <w:rFonts w:ascii="GHEA Grapalat" w:hAnsi="GHEA Grapalat"/>
          <w:sz w:val="20"/>
        </w:rPr>
        <w:t xml:space="preserve">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proofErr w:type="gramStart"/>
            <w:r w:rsidRPr="002448B4">
              <w:rPr>
                <w:rFonts w:ascii="GHEA Grapalat" w:hAnsi="GHEA Grapalat"/>
                <w:sz w:val="20"/>
              </w:rPr>
              <w:t>4.Наименование, или имя, фамилия плательщика (Компания:</w:t>
            </w:r>
            <w:proofErr w:type="gramEnd"/>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1A7753">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w:t>
            </w:r>
            <w:r w:rsidR="001A7753" w:rsidRPr="001A7753">
              <w:rPr>
                <w:rFonts w:ascii="GHEA Grapalat" w:hAnsi="GHEA Grapalat"/>
                <w:b/>
                <w:sz w:val="22"/>
              </w:rPr>
              <w:t>ПРОШЯН</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2B14C9">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88422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w:t>
            </w:r>
            <w:proofErr w:type="spellStart"/>
            <w:r w:rsidRPr="00C30C06">
              <w:rPr>
                <w:rFonts w:ascii="GHEA Grapalat" w:hAnsi="GHEA Grapalat"/>
                <w:sz w:val="20"/>
              </w:rPr>
              <w:t>сч</w:t>
            </w:r>
            <w:proofErr w:type="spellEnd"/>
            <w:r w:rsidRPr="00C30C06">
              <w:rPr>
                <w:rFonts w:ascii="GHEA Grapalat" w:hAnsi="GHEA Grapalat"/>
                <w:sz w:val="20"/>
              </w:rPr>
              <w:t>.№)</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w:t>
            </w:r>
            <w:proofErr w:type="gramStart"/>
            <w:r w:rsidRPr="00C46DEA">
              <w:rPr>
                <w:rFonts w:ascii="GHEA Grapalat" w:hAnsi="GHEA Grapalat"/>
                <w:sz w:val="20"/>
              </w:rPr>
              <w:t>в</w:t>
            </w:r>
            <w:proofErr w:type="gramEnd"/>
            <w:r w:rsidRPr="00C46DEA">
              <w:rPr>
                <w:rFonts w:ascii="GHEA Grapalat" w:hAnsi="GHEA Grapalat"/>
                <w:sz w:val="20"/>
              </w:rPr>
              <w:t xml:space="preserve"> </w:t>
            </w:r>
            <w:proofErr w:type="gramStart"/>
            <w:r w:rsidRPr="00C46DEA">
              <w:rPr>
                <w:rFonts w:ascii="GHEA Grapalat" w:hAnsi="GHEA Grapalat"/>
                <w:sz w:val="20"/>
              </w:rPr>
              <w:t>Дата</w:t>
            </w:r>
            <w:proofErr w:type="gramEnd"/>
            <w:r w:rsidRPr="00C46DEA">
              <w:rPr>
                <w:rFonts w:ascii="GHEA Grapalat" w:hAnsi="GHEA Grapalat"/>
                <w:sz w:val="20"/>
              </w:rPr>
              <w:t xml:space="preserve">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1A7753" w:rsidRPr="00235EBB">
        <w:rPr>
          <w:rFonts w:ascii="GHEA Grapalat" w:hAnsi="GHEA Grapalat"/>
          <w:b/>
          <w:i/>
          <w:lang w:val="en-US"/>
        </w:rPr>
        <w:t>PRAAPK</w:t>
      </w:r>
      <w:r w:rsidR="001A7753" w:rsidRPr="002B14C9">
        <w:rPr>
          <w:rFonts w:ascii="GHEA Grapalat" w:hAnsi="GHEA Grapalat"/>
          <w:b/>
          <w:i/>
        </w:rPr>
        <w:t xml:space="preserve"> </w:t>
      </w:r>
      <w:r w:rsidR="002B14C9" w:rsidRPr="002B14C9">
        <w:rPr>
          <w:rFonts w:ascii="GHEA Grapalat" w:hAnsi="GHEA Grapalat"/>
          <w:b/>
          <w:i/>
        </w:rPr>
        <w:t>-</w:t>
      </w:r>
      <w:proofErr w:type="spellStart"/>
      <w:r w:rsidR="002B14C9" w:rsidRPr="002B14C9">
        <w:rPr>
          <w:rFonts w:ascii="GHEA Grapalat" w:hAnsi="GHEA Grapalat"/>
          <w:b/>
          <w:i/>
          <w:lang w:val="en-US"/>
        </w:rPr>
        <w:t>GHAPDz</w:t>
      </w:r>
      <w:proofErr w:type="spellEnd"/>
      <w:r w:rsidR="002B14C9" w:rsidRPr="002B14C9">
        <w:rPr>
          <w:rFonts w:ascii="GHEA Grapalat" w:hAnsi="GHEA Grapalat"/>
          <w:b/>
          <w:i/>
        </w:rPr>
        <w:t>-2020/</w:t>
      </w:r>
      <w:r w:rsidR="002B407A" w:rsidRPr="002B407A">
        <w:rPr>
          <w:rFonts w:ascii="GHEA Grapalat" w:hAnsi="GHEA Grapalat"/>
          <w:b/>
          <w:i/>
        </w:rPr>
        <w:t>2</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1A7753" w:rsidRPr="00235EBB">
        <w:rPr>
          <w:rFonts w:ascii="GHEA Grapalat" w:hAnsi="GHEA Grapalat"/>
          <w:b/>
          <w:i/>
          <w:sz w:val="20"/>
          <w:szCs w:val="20"/>
          <w:lang w:val="en-US"/>
        </w:rPr>
        <w:t>PRAAPK</w:t>
      </w:r>
      <w:r w:rsidR="001A7753" w:rsidRPr="002B14C9">
        <w:rPr>
          <w:rFonts w:ascii="GHEA Grapalat" w:hAnsi="GHEA Grapalat"/>
          <w:b/>
          <w:i/>
          <w:sz w:val="20"/>
          <w:szCs w:val="20"/>
        </w:rPr>
        <w:t xml:space="preserve"> </w:t>
      </w:r>
      <w:r w:rsidR="002B14C9" w:rsidRPr="002B14C9">
        <w:rPr>
          <w:rFonts w:ascii="GHEA Grapalat" w:hAnsi="GHEA Grapalat"/>
          <w:b/>
          <w:i/>
          <w:sz w:val="20"/>
          <w:szCs w:val="20"/>
        </w:rPr>
        <w:t>-</w:t>
      </w:r>
      <w:proofErr w:type="spellStart"/>
      <w:r w:rsidR="002B14C9" w:rsidRPr="002B14C9">
        <w:rPr>
          <w:rFonts w:ascii="GHEA Grapalat" w:hAnsi="GHEA Grapalat"/>
          <w:b/>
          <w:i/>
          <w:sz w:val="20"/>
          <w:szCs w:val="20"/>
          <w:lang w:val="en-US"/>
        </w:rPr>
        <w:t>GHAPDz</w:t>
      </w:r>
      <w:proofErr w:type="spellEnd"/>
      <w:r w:rsidR="002B14C9" w:rsidRPr="002B14C9">
        <w:rPr>
          <w:rFonts w:ascii="GHEA Grapalat" w:hAnsi="GHEA Grapalat"/>
          <w:b/>
          <w:i/>
          <w:sz w:val="20"/>
          <w:szCs w:val="20"/>
        </w:rPr>
        <w:t>-2020/</w:t>
      </w:r>
      <w:r w:rsidR="002B407A">
        <w:rPr>
          <w:rFonts w:ascii="GHEA Grapalat" w:hAnsi="GHEA Grapalat"/>
          <w:b/>
          <w:i/>
          <w:sz w:val="20"/>
          <w:szCs w:val="20"/>
          <w:lang w:val="en-US"/>
        </w:rPr>
        <w:t>2</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proofErr w:type="gramStart"/>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Отказываться от товара в случае </w:t>
      </w:r>
      <w:proofErr w:type="spellStart"/>
      <w:r w:rsidRPr="001D1C96">
        <w:rPr>
          <w:rFonts w:ascii="GHEA Grapalat" w:hAnsi="GHEA Grapalat"/>
          <w:sz w:val="20"/>
        </w:rPr>
        <w:t>непоставки</w:t>
      </w:r>
      <w:proofErr w:type="spellEnd"/>
      <w:r w:rsidRPr="001D1C96">
        <w:rPr>
          <w:rFonts w:ascii="GHEA Grapalat" w:hAnsi="GHEA Grapalat"/>
          <w:sz w:val="20"/>
        </w:rPr>
        <w:t xml:space="preserve">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 xml:space="preserve">требовать восполнения </w:t>
      </w:r>
      <w:proofErr w:type="spellStart"/>
      <w:r w:rsidRPr="001D1C96">
        <w:rPr>
          <w:rFonts w:ascii="GHEA Grapalat" w:hAnsi="GHEA Grapalat"/>
          <w:sz w:val="20"/>
        </w:rPr>
        <w:t>недопереданного</w:t>
      </w:r>
      <w:proofErr w:type="spellEnd"/>
      <w:r w:rsidRPr="001D1C96">
        <w:rPr>
          <w:rFonts w:ascii="GHEA Grapalat" w:hAnsi="GHEA Grapalat"/>
          <w:sz w:val="20"/>
        </w:rPr>
        <w:t xml:space="preserve">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proofErr w:type="gramStart"/>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w:t>
      </w:r>
      <w:proofErr w:type="gramStart"/>
      <w:r w:rsidRPr="001D1C96">
        <w:rPr>
          <w:rFonts w:ascii="GHEA Grapalat" w:hAnsi="GHEA Grapalat"/>
          <w:sz w:val="20"/>
        </w:rPr>
        <w:t>порядке</w:t>
      </w:r>
      <w:proofErr w:type="gramEnd"/>
      <w:r w:rsidRPr="001D1C96">
        <w:rPr>
          <w:rFonts w:ascii="GHEA Grapalat" w:hAnsi="GHEA Grapalat"/>
          <w:sz w:val="20"/>
        </w:rPr>
        <w:t xml:space="preserve">,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FF452E" w:rsidRPr="007B66B2" w:rsidRDefault="00071D1C" w:rsidP="0088422A">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w:t>
      </w:r>
      <w:r w:rsidR="0088422A">
        <w:rPr>
          <w:rFonts w:ascii="GHEA Grapalat" w:hAnsi="GHEA Grapalat"/>
          <w:sz w:val="20"/>
        </w:rPr>
        <w:t>но уведомить об этом Покупателя</w:t>
      </w: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 xml:space="preserve">________ </w:t>
      </w:r>
      <w:proofErr w:type="spellStart"/>
      <w:r w:rsidRPr="001D1C96">
        <w:rPr>
          <w:rFonts w:ascii="GHEA Grapalat" w:hAnsi="GHEA Grapalat"/>
          <w:sz w:val="20"/>
        </w:rPr>
        <w:t>драмов</w:t>
      </w:r>
      <w:proofErr w:type="spellEnd"/>
      <w:r w:rsidRPr="001D1C96">
        <w:rPr>
          <w:rFonts w:ascii="GHEA Grapalat" w:hAnsi="GHEA Grapalat"/>
          <w:sz w:val="20"/>
        </w:rPr>
        <w:t xml:space="preserve">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9"/>
        <w:t>17</w:t>
      </w:r>
      <w:r w:rsidRPr="001D1C96">
        <w:rPr>
          <w:rFonts w:ascii="GHEA Grapalat" w:hAnsi="GHEA Grapalat"/>
          <w:sz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lastRenderedPageBreak/>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w:t>
      </w:r>
      <w:proofErr w:type="gramStart"/>
      <w:r w:rsidRPr="001D1C96">
        <w:rPr>
          <w:rFonts w:ascii="GHEA Grapalat" w:hAnsi="GHEA Grapalat"/>
          <w:sz w:val="20"/>
        </w:rPr>
        <w:t>дств пр</w:t>
      </w:r>
      <w:proofErr w:type="gramEnd"/>
      <w:r w:rsidRPr="001D1C96">
        <w:rPr>
          <w:rFonts w:ascii="GHEA Grapalat" w:hAnsi="GHEA Grapalat"/>
          <w:sz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w:t>
      </w:r>
      <w:proofErr w:type="gramStart"/>
      <w:r w:rsidRPr="001D1C96">
        <w:rPr>
          <w:rFonts w:ascii="GHEA Grapalat" w:hAnsi="GHEA Grapalat"/>
          <w:sz w:val="20"/>
        </w:rPr>
        <w:t>позднее</w:t>
      </w:r>
      <w:proofErr w:type="gramEnd"/>
      <w:r w:rsidRPr="001D1C96">
        <w:rPr>
          <w:rFonts w:ascii="GHEA Grapalat" w:hAnsi="GHEA Grapalat"/>
          <w:sz w:val="20"/>
        </w:rPr>
        <w:t xml:space="preserve">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w:t>
      </w:r>
      <w:proofErr w:type="gramStart"/>
      <w:r w:rsidR="00371CF8" w:rsidRPr="006C6037">
        <w:rPr>
          <w:rFonts w:ascii="GHEA Grapalat" w:hAnsi="GHEA Grapalat"/>
          <w:sz w:val="20"/>
        </w:rPr>
        <w:t>рабочего дня, следующего за днем получения акта приема-передачи представляет</w:t>
      </w:r>
      <w:proofErr w:type="gramEnd"/>
      <w:r w:rsidR="00371CF8" w:rsidRPr="006C6037">
        <w:rPr>
          <w:rFonts w:ascii="GHEA Grapalat" w:hAnsi="GHEA Grapalat"/>
          <w:sz w:val="20"/>
        </w:rPr>
        <w:t xml:space="preserve">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0"/>
        <w:t>20</w:t>
      </w:r>
      <w:r w:rsidRPr="006C6037">
        <w:rPr>
          <w:rFonts w:ascii="GHEA Grapalat" w:hAnsi="GHEA Grapalat"/>
          <w:sz w:val="20"/>
        </w:rPr>
        <w:t>.</w:t>
      </w:r>
      <w:r w:rsidR="00DF0BD2" w:rsidRPr="006C6037">
        <w:rPr>
          <w:rFonts w:ascii="GHEA Grapalat" w:hAnsi="GHEA Grapalat"/>
          <w:sz w:val="20"/>
        </w:rPr>
        <w:t xml:space="preserve"> При этом</w:t>
      </w:r>
      <w:proofErr w:type="gramStart"/>
      <w:r w:rsidR="00DF0BD2" w:rsidRPr="006C6037">
        <w:rPr>
          <w:rFonts w:ascii="GHEA Grapalat" w:hAnsi="GHEA Grapalat"/>
          <w:sz w:val="20"/>
        </w:rPr>
        <w:t>,</w:t>
      </w:r>
      <w:proofErr w:type="gramEnd"/>
      <w:r w:rsidR="00DF0BD2" w:rsidRPr="006C6037">
        <w:rPr>
          <w:rFonts w:ascii="GHEA Grapalat" w:hAnsi="GHEA Grapalat"/>
          <w:sz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w:t>
      </w:r>
      <w:proofErr w:type="gramStart"/>
      <w:r w:rsidRPr="006C6037">
        <w:rPr>
          <w:rFonts w:ascii="GHEA Grapalat" w:hAnsi="GHEA Grapalat"/>
          <w:sz w:val="20"/>
        </w:rPr>
        <w:t>ств ст</w:t>
      </w:r>
      <w:proofErr w:type="gramEnd"/>
      <w:r w:rsidRPr="006C6037">
        <w:rPr>
          <w:rFonts w:ascii="GHEA Grapalat" w:hAnsi="GHEA Grapalat"/>
          <w:sz w:val="20"/>
        </w:rPr>
        <w:t>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C6037">
        <w:rPr>
          <w:rFonts w:ascii="GHEA Grapalat" w:hAnsi="GHEA Grapalat"/>
          <w:sz w:val="20"/>
        </w:rPr>
        <w:t>которую</w:t>
      </w:r>
      <w:proofErr w:type="gramEnd"/>
      <w:r w:rsidRPr="006C6037">
        <w:rPr>
          <w:rFonts w:ascii="GHEA Grapalat" w:hAnsi="GHEA Grapalat"/>
          <w:sz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proofErr w:type="gramStart"/>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C6037">
        <w:rPr>
          <w:rFonts w:ascii="GHEA Grapalat" w:hAnsi="GHEA Grapalat"/>
          <w:sz w:val="20"/>
        </w:rPr>
        <w:t xml:space="preserve"> одностороннем </w:t>
      </w:r>
      <w:proofErr w:type="gramStart"/>
      <w:r w:rsidRPr="006C6037">
        <w:rPr>
          <w:rFonts w:ascii="GHEA Grapalat" w:hAnsi="GHEA Grapalat"/>
          <w:sz w:val="20"/>
        </w:rPr>
        <w:t>порядке</w:t>
      </w:r>
      <w:proofErr w:type="gramEnd"/>
      <w:r w:rsidR="002B6548" w:rsidRPr="006C6037">
        <w:rPr>
          <w:rFonts w:ascii="GHEA Grapalat" w:hAnsi="GHEA Grapalat"/>
          <w:sz w:val="20"/>
        </w:rPr>
        <w:t xml:space="preserve"> расторгает договор</w:t>
      </w:r>
      <w:r w:rsidRPr="006C6037">
        <w:rPr>
          <w:rFonts w:ascii="GHEA Grapalat" w:hAnsi="GHEA Grapalat"/>
          <w:sz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C6037">
        <w:rPr>
          <w:rFonts w:ascii="GHEA Grapalat" w:hAnsi="GHEA Grapalat"/>
          <w:sz w:val="20"/>
        </w:rPr>
        <w:t>незаключения</w:t>
      </w:r>
      <w:proofErr w:type="spellEnd"/>
      <w:r w:rsidRPr="006C6037">
        <w:rPr>
          <w:rFonts w:ascii="GHEA Grapalat" w:hAnsi="GHEA Grapalat"/>
          <w:sz w:val="20"/>
        </w:rPr>
        <w:t xml:space="preserve"> договора согласно законодательству Республики Армения о закупках. При этом</w:t>
      </w:r>
      <w:proofErr w:type="gramStart"/>
      <w:r w:rsidRPr="006C6037">
        <w:rPr>
          <w:rFonts w:ascii="GHEA Grapalat" w:hAnsi="GHEA Grapalat"/>
          <w:sz w:val="20"/>
        </w:rPr>
        <w:t>,</w:t>
      </w:r>
      <w:proofErr w:type="gramEnd"/>
      <w:r w:rsidRPr="006C6037">
        <w:rPr>
          <w:rFonts w:ascii="GHEA Grapalat" w:hAnsi="GHEA Grapalat"/>
          <w:sz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1"/>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2"/>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w:t>
      </w:r>
      <w:r w:rsidRPr="006C6037">
        <w:rPr>
          <w:rFonts w:ascii="GHEA Grapalat" w:hAnsi="GHEA Grapalat"/>
          <w:sz w:val="20"/>
        </w:rPr>
        <w:lastRenderedPageBreak/>
        <w:t xml:space="preserve">использовании </w:t>
      </w:r>
      <w:proofErr w:type="spellStart"/>
      <w:r w:rsidRPr="006C6037">
        <w:rPr>
          <w:rFonts w:ascii="GHEA Grapalat" w:hAnsi="GHEA Grapalat"/>
          <w:sz w:val="20"/>
        </w:rPr>
        <w:t>товара</w:t>
      </w:r>
      <w:proofErr w:type="gramStart"/>
      <w:r w:rsidR="005A3009" w:rsidRPr="006C6037">
        <w:rPr>
          <w:rFonts w:ascii="GHEA Grapalat" w:hAnsi="GHEA Grapalat"/>
          <w:sz w:val="20"/>
        </w:rPr>
        <w:t>,а</w:t>
      </w:r>
      <w:proofErr w:type="spellEnd"/>
      <w:proofErr w:type="gramEnd"/>
      <w:r w:rsidR="005A3009" w:rsidRPr="006C6037">
        <w:rPr>
          <w:rFonts w:ascii="GHEA Grapalat" w:hAnsi="GHEA Grapalat"/>
          <w:sz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w:t>
      </w:r>
      <w:proofErr w:type="gramStart"/>
      <w:r w:rsidRPr="006C6037">
        <w:rPr>
          <w:rFonts w:ascii="GHEA Grapalat" w:hAnsi="GHEA Grapalat"/>
          <w:sz w:val="20"/>
        </w:rPr>
        <w:t>ств ст</w:t>
      </w:r>
      <w:proofErr w:type="gramEnd"/>
      <w:r w:rsidRPr="006C6037">
        <w:rPr>
          <w:rFonts w:ascii="GHEA Grapalat" w:hAnsi="GHEA Grapalat"/>
          <w:sz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 xml:space="preserve">указанием даты опубликования. Продавец считается надлежащим </w:t>
      </w:r>
      <w:proofErr w:type="gramStart"/>
      <w:r w:rsidRPr="006C6037">
        <w:rPr>
          <w:rFonts w:ascii="GHEA Grapalat" w:hAnsi="GHEA Grapalat"/>
          <w:sz w:val="20"/>
        </w:rPr>
        <w:t>образом</w:t>
      </w:r>
      <w:proofErr w:type="gramEnd"/>
      <w:r w:rsidRPr="006C6037">
        <w:rPr>
          <w:rFonts w:ascii="GHEA Grapalat" w:hAnsi="GHEA Grapalat"/>
          <w:sz w:val="20"/>
        </w:rPr>
        <w:t xml:space="preserve">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 xml:space="preserve">Споры, возникшие в связи с договором, разрешаются путем переговоров. В случае </w:t>
      </w:r>
      <w:proofErr w:type="spellStart"/>
      <w:r w:rsidRPr="006C6037">
        <w:rPr>
          <w:rFonts w:ascii="GHEA Grapalat" w:hAnsi="GHEA Grapalat"/>
          <w:sz w:val="20"/>
        </w:rPr>
        <w:t>недостижения</w:t>
      </w:r>
      <w:proofErr w:type="spellEnd"/>
      <w:r w:rsidRPr="006C6037">
        <w:rPr>
          <w:rFonts w:ascii="GHEA Grapalat" w:hAnsi="GHEA Grapalat"/>
          <w:sz w:val="20"/>
        </w:rPr>
        <w:t xml:space="preserve">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3"/>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2"/>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4"/>
        <w:t>*</w:t>
      </w:r>
    </w:p>
    <w:p w:rsidR="00071D1C" w:rsidRPr="00602182" w:rsidRDefault="00071D1C" w:rsidP="00602182">
      <w:pPr>
        <w:widowControl w:val="0"/>
        <w:ind w:right="-1166"/>
        <w:jc w:val="right"/>
        <w:rPr>
          <w:rFonts w:ascii="GHEA Grapalat" w:hAnsi="GHEA Grapalat"/>
          <w:sz w:val="20"/>
        </w:rPr>
      </w:pPr>
      <w:proofErr w:type="spellStart"/>
      <w:r w:rsidRPr="00602182">
        <w:rPr>
          <w:rFonts w:ascii="GHEA Grapalat" w:hAnsi="GHEA Grapalat"/>
          <w:sz w:val="20"/>
        </w:rPr>
        <w:t>Драмов</w:t>
      </w:r>
      <w:proofErr w:type="spellEnd"/>
      <w:r w:rsidRPr="00602182">
        <w:rPr>
          <w:rFonts w:ascii="GHEA Grapalat" w:hAnsi="GHEA Grapalat"/>
          <w:sz w:val="20"/>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914"/>
        <w:gridCol w:w="1375"/>
        <w:gridCol w:w="877"/>
        <w:gridCol w:w="990"/>
        <w:gridCol w:w="2431"/>
        <w:gridCol w:w="803"/>
        <w:gridCol w:w="365"/>
        <w:gridCol w:w="1103"/>
        <w:gridCol w:w="1133"/>
        <w:gridCol w:w="996"/>
        <w:gridCol w:w="1021"/>
        <w:gridCol w:w="1157"/>
        <w:gridCol w:w="947"/>
      </w:tblGrid>
      <w:tr w:rsidR="00B138F3" w:rsidRPr="00B138F3" w:rsidTr="00F57515">
        <w:trPr>
          <w:jc w:val="center"/>
        </w:trPr>
        <w:tc>
          <w:tcPr>
            <w:tcW w:w="16350"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C5E81">
        <w:trPr>
          <w:trHeight w:val="219"/>
          <w:jc w:val="center"/>
        </w:trPr>
        <w:tc>
          <w:tcPr>
            <w:tcW w:w="1238"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914"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52" w:type="dxa"/>
            <w:gridSpan w:val="2"/>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90"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5"/>
              <w:t>**</w:t>
            </w:r>
          </w:p>
        </w:tc>
        <w:tc>
          <w:tcPr>
            <w:tcW w:w="243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68"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03"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3"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6" w:type="dxa"/>
            <w:vMerge w:val="restart"/>
            <w:vAlign w:val="center"/>
          </w:tcPr>
          <w:p w:rsidR="00202268" w:rsidRDefault="00202268" w:rsidP="00B46D58">
            <w:pPr>
              <w:widowControl w:val="0"/>
              <w:ind w:left="-126" w:right="-108"/>
              <w:jc w:val="center"/>
              <w:rPr>
                <w:rFonts w:ascii="GHEA Grapalat" w:hAnsi="GHEA Grapalat"/>
                <w:sz w:val="16"/>
                <w:szCs w:val="16"/>
                <w:lang w:val="en-US"/>
              </w:rPr>
            </w:pPr>
            <w:r w:rsidRPr="00B138F3">
              <w:rPr>
                <w:rFonts w:ascii="GHEA Grapalat" w:hAnsi="GHEA Grapalat"/>
                <w:sz w:val="16"/>
                <w:szCs w:val="16"/>
              </w:rPr>
              <w:t>О</w:t>
            </w:r>
            <w:r w:rsidR="00071D1C" w:rsidRPr="00B138F3">
              <w:rPr>
                <w:rFonts w:ascii="GHEA Grapalat" w:hAnsi="GHEA Grapalat"/>
                <w:sz w:val="16"/>
                <w:szCs w:val="16"/>
              </w:rPr>
              <w:t>бщий</w:t>
            </w:r>
          </w:p>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3125"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0C5E81">
        <w:trPr>
          <w:trHeight w:val="445"/>
          <w:jc w:val="center"/>
        </w:trPr>
        <w:tc>
          <w:tcPr>
            <w:tcW w:w="1238" w:type="dxa"/>
            <w:vMerge/>
            <w:vAlign w:val="center"/>
          </w:tcPr>
          <w:p w:rsidR="00071D1C" w:rsidRPr="00B138F3" w:rsidRDefault="00071D1C" w:rsidP="00B46D58">
            <w:pPr>
              <w:widowControl w:val="0"/>
              <w:jc w:val="center"/>
              <w:rPr>
                <w:rFonts w:ascii="GHEA Grapalat" w:hAnsi="GHEA Grapalat"/>
                <w:sz w:val="16"/>
                <w:szCs w:val="16"/>
              </w:rPr>
            </w:pPr>
          </w:p>
        </w:tc>
        <w:tc>
          <w:tcPr>
            <w:tcW w:w="1914" w:type="dxa"/>
            <w:vMerge/>
            <w:vAlign w:val="center"/>
          </w:tcPr>
          <w:p w:rsidR="00071D1C" w:rsidRPr="00B138F3" w:rsidRDefault="00071D1C" w:rsidP="00B46D58">
            <w:pPr>
              <w:widowControl w:val="0"/>
              <w:jc w:val="center"/>
              <w:rPr>
                <w:rFonts w:ascii="GHEA Grapalat" w:hAnsi="GHEA Grapalat"/>
                <w:sz w:val="16"/>
                <w:szCs w:val="16"/>
              </w:rPr>
            </w:pPr>
          </w:p>
        </w:tc>
        <w:tc>
          <w:tcPr>
            <w:tcW w:w="2252"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990" w:type="dxa"/>
            <w:vMerge/>
            <w:vAlign w:val="center"/>
          </w:tcPr>
          <w:p w:rsidR="00071D1C" w:rsidRPr="00B138F3" w:rsidRDefault="00071D1C" w:rsidP="00B46D58">
            <w:pPr>
              <w:widowControl w:val="0"/>
              <w:jc w:val="center"/>
              <w:rPr>
                <w:rFonts w:ascii="GHEA Grapalat" w:hAnsi="GHEA Grapalat"/>
                <w:sz w:val="16"/>
                <w:szCs w:val="16"/>
              </w:rPr>
            </w:pPr>
          </w:p>
        </w:tc>
        <w:tc>
          <w:tcPr>
            <w:tcW w:w="2431" w:type="dxa"/>
            <w:vMerge/>
            <w:vAlign w:val="center"/>
          </w:tcPr>
          <w:p w:rsidR="00071D1C" w:rsidRPr="00B138F3" w:rsidRDefault="00071D1C" w:rsidP="00B46D58">
            <w:pPr>
              <w:widowControl w:val="0"/>
              <w:jc w:val="center"/>
              <w:rPr>
                <w:rFonts w:ascii="GHEA Grapalat" w:hAnsi="GHEA Grapalat"/>
                <w:sz w:val="16"/>
                <w:szCs w:val="16"/>
              </w:rPr>
            </w:pPr>
          </w:p>
        </w:tc>
        <w:tc>
          <w:tcPr>
            <w:tcW w:w="1168"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103" w:type="dxa"/>
            <w:vMerge/>
            <w:vAlign w:val="center"/>
          </w:tcPr>
          <w:p w:rsidR="00071D1C" w:rsidRPr="00B138F3" w:rsidRDefault="00071D1C" w:rsidP="00B46D58">
            <w:pPr>
              <w:widowControl w:val="0"/>
              <w:jc w:val="center"/>
              <w:rPr>
                <w:rFonts w:ascii="GHEA Grapalat" w:hAnsi="GHEA Grapalat"/>
                <w:sz w:val="16"/>
                <w:szCs w:val="16"/>
              </w:rPr>
            </w:pPr>
          </w:p>
        </w:tc>
        <w:tc>
          <w:tcPr>
            <w:tcW w:w="1133" w:type="dxa"/>
            <w:vMerge/>
            <w:vAlign w:val="center"/>
          </w:tcPr>
          <w:p w:rsidR="00071D1C" w:rsidRPr="00B138F3" w:rsidRDefault="00071D1C" w:rsidP="00B46D58">
            <w:pPr>
              <w:widowControl w:val="0"/>
              <w:jc w:val="center"/>
              <w:rPr>
                <w:rFonts w:ascii="GHEA Grapalat" w:hAnsi="GHEA Grapalat"/>
                <w:sz w:val="16"/>
                <w:szCs w:val="16"/>
              </w:rPr>
            </w:pPr>
          </w:p>
        </w:tc>
        <w:tc>
          <w:tcPr>
            <w:tcW w:w="996" w:type="dxa"/>
            <w:vMerge/>
            <w:vAlign w:val="center"/>
          </w:tcPr>
          <w:p w:rsidR="00071D1C" w:rsidRPr="00B138F3" w:rsidRDefault="00071D1C" w:rsidP="00B46D58">
            <w:pPr>
              <w:widowControl w:val="0"/>
              <w:jc w:val="center"/>
              <w:rPr>
                <w:rFonts w:ascii="GHEA Grapalat" w:hAnsi="GHEA Grapalat"/>
                <w:sz w:val="16"/>
                <w:szCs w:val="16"/>
              </w:rPr>
            </w:pPr>
          </w:p>
        </w:tc>
        <w:tc>
          <w:tcPr>
            <w:tcW w:w="1021"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7"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Default="005646FC" w:rsidP="00B46D58">
            <w:pPr>
              <w:widowControl w:val="0"/>
              <w:ind w:left="-132" w:right="-129"/>
              <w:jc w:val="center"/>
              <w:rPr>
                <w:rStyle w:val="af6"/>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6"/>
              <w:t>***</w:t>
            </w:r>
          </w:p>
          <w:p w:rsidR="00676A97" w:rsidRPr="00676A97" w:rsidRDefault="00676A97" w:rsidP="00B46D58">
            <w:pPr>
              <w:widowControl w:val="0"/>
              <w:ind w:left="-132" w:right="-129"/>
              <w:jc w:val="center"/>
              <w:rPr>
                <w:rFonts w:ascii="GHEA Grapalat" w:hAnsi="GHEA Grapalat"/>
                <w:sz w:val="16"/>
                <w:szCs w:val="16"/>
                <w:lang w:val="en-US"/>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33131300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смол</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смол</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1021" w:type="dxa"/>
            <w:vMerge w:val="restart"/>
            <w:vAlign w:val="center"/>
          </w:tcPr>
          <w:p w:rsidR="002B407A" w:rsidRPr="002B407A" w:rsidRDefault="002B407A" w:rsidP="002B407A">
            <w:pPr>
              <w:jc w:val="center"/>
              <w:rPr>
                <w:rFonts w:ascii="GHEA Grapalat" w:hAnsi="GHEA Grapalat" w:cs="Calibri"/>
                <w:color w:val="000000"/>
                <w:sz w:val="16"/>
                <w:szCs w:val="16"/>
              </w:rPr>
            </w:pPr>
            <w:r w:rsidRPr="002B407A">
              <w:rPr>
                <w:rFonts w:ascii="GHEA Grapalat" w:hAnsi="GHEA Grapalat"/>
                <w:sz w:val="16"/>
                <w:szCs w:val="16"/>
              </w:rPr>
              <w:t>ГНКО "</w:t>
            </w:r>
            <w:proofErr w:type="spellStart"/>
            <w:r w:rsidRPr="002B407A">
              <w:rPr>
                <w:rFonts w:ascii="GHEA Grapalat" w:hAnsi="GHEA Grapalat"/>
                <w:sz w:val="16"/>
                <w:szCs w:val="16"/>
              </w:rPr>
              <w:t>Прошян</w:t>
            </w:r>
            <w:proofErr w:type="spellEnd"/>
            <w:r w:rsidRPr="002B407A">
              <w:rPr>
                <w:rFonts w:ascii="GHEA Grapalat" w:hAnsi="GHEA Grapalat"/>
                <w:sz w:val="16"/>
                <w:szCs w:val="16"/>
              </w:rPr>
              <w:t>"</w:t>
            </w: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947" w:type="dxa"/>
            <w:vMerge w:val="restart"/>
            <w:vAlign w:val="center"/>
          </w:tcPr>
          <w:p w:rsidR="002B407A" w:rsidRPr="00BF07F8" w:rsidRDefault="002B407A" w:rsidP="002B407A">
            <w:pPr>
              <w:jc w:val="center"/>
              <w:rPr>
                <w:rFonts w:ascii="GHEA Grapalat" w:hAnsi="GHEA Grapalat" w:cs="Calibri"/>
                <w:color w:val="000000"/>
                <w:sz w:val="16"/>
                <w:szCs w:val="16"/>
              </w:rPr>
            </w:pPr>
            <w:r w:rsidRPr="00BF07F8">
              <w:rPr>
                <w:rFonts w:ascii="GHEA Grapalat" w:hAnsi="GHEA Grapalat" w:cs="Calibri"/>
                <w:color w:val="000000"/>
                <w:sz w:val="16"/>
                <w:szCs w:val="16"/>
              </w:rPr>
              <w:t>До 25.12.2020</w:t>
            </w: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33131300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медиум</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медиум</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1021" w:type="dxa"/>
            <w:vMerge/>
            <w:vAlign w:val="center"/>
          </w:tcPr>
          <w:p w:rsidR="002B407A" w:rsidRPr="002B407A" w:rsidRDefault="002B407A" w:rsidP="002B407A">
            <w:pPr>
              <w:pStyle w:val="23"/>
              <w:spacing w:line="240" w:lineRule="auto"/>
              <w:ind w:firstLine="0"/>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3</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33137000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Топекс</w:t>
            </w:r>
            <w:proofErr w:type="spellEnd"/>
            <w:r w:rsidRPr="002B407A">
              <w:rPr>
                <w:rFonts w:ascii="GHEA Grapalat" w:hAnsi="GHEA Grapalat"/>
                <w:sz w:val="16"/>
                <w:szCs w:val="16"/>
              </w:rPr>
              <w:t xml:space="preserve"> гель БАРЛ-60сек</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Топекс</w:t>
            </w:r>
            <w:proofErr w:type="spellEnd"/>
            <w:r w:rsidRPr="002B407A">
              <w:rPr>
                <w:rFonts w:ascii="GHEA Grapalat" w:hAnsi="GHEA Grapalat"/>
                <w:sz w:val="16"/>
                <w:szCs w:val="16"/>
              </w:rPr>
              <w:t xml:space="preserve"> гель БАРЛ-60сек</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флакон </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4</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Тетрис N-Дядя</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Тетрис N-Дядя</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5</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33151000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Икс Рей </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Икс Рей </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6</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33141810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Эндаметазон</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Эндаметазон</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7</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33134000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конус</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конус</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9</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9</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8</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33134000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аса</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аса</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9</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9</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9</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33134000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Пезо </w:t>
            </w:r>
            <w:proofErr w:type="spellStart"/>
            <w:r w:rsidRPr="002B407A">
              <w:rPr>
                <w:rFonts w:ascii="GHEA Grapalat" w:hAnsi="GHEA Grapalat"/>
                <w:sz w:val="16"/>
                <w:szCs w:val="16"/>
              </w:rPr>
              <w:t>римерс</w:t>
            </w:r>
            <w:proofErr w:type="spellEnd"/>
            <w:r w:rsidRPr="002B407A">
              <w:rPr>
                <w:rFonts w:ascii="GHEA Grapalat" w:hAnsi="GHEA Grapalat"/>
                <w:sz w:val="16"/>
                <w:szCs w:val="16"/>
              </w:rPr>
              <w:t xml:space="preserve"> РА</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Пезо </w:t>
            </w:r>
            <w:proofErr w:type="spellStart"/>
            <w:r w:rsidRPr="002B407A">
              <w:rPr>
                <w:rFonts w:ascii="GHEA Grapalat" w:hAnsi="GHEA Grapalat"/>
                <w:sz w:val="16"/>
                <w:szCs w:val="16"/>
              </w:rPr>
              <w:t>римерс</w:t>
            </w:r>
            <w:proofErr w:type="spellEnd"/>
            <w:r w:rsidRPr="002B407A">
              <w:rPr>
                <w:rFonts w:ascii="GHEA Grapalat" w:hAnsi="GHEA Grapalat"/>
                <w:sz w:val="16"/>
                <w:szCs w:val="16"/>
              </w:rPr>
              <w:t xml:space="preserve"> РА</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60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60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10</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33133000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Бумага фотокопировальная</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Бумага фотокопировальная</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11</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Котн</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Дентал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Роллс</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Котн</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Дентал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Роллс</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12</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Фейс</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Маск</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Триплай</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Фейс</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Маск</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Триплай</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lastRenderedPageBreak/>
              <w:t>13</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33131510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Наконечник / W &amp; H RC-90PM SN0009276/</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Наконечник / W &amp; H RC-90PM SN0009276/</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2</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2</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1C69E2">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14</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Лизоркина</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Лизоркина</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1021" w:type="dxa"/>
            <w:vMerge w:val="restart"/>
            <w:vAlign w:val="center"/>
          </w:tcPr>
          <w:p w:rsidR="002B407A" w:rsidRPr="002B407A" w:rsidRDefault="002B407A" w:rsidP="002B407A">
            <w:pPr>
              <w:jc w:val="center"/>
              <w:rPr>
                <w:rFonts w:ascii="GHEA Grapalat" w:hAnsi="GHEA Grapalat" w:cs="Calibri"/>
                <w:color w:val="000000"/>
                <w:sz w:val="16"/>
                <w:szCs w:val="16"/>
              </w:rPr>
            </w:pPr>
            <w:r w:rsidRPr="002B407A">
              <w:rPr>
                <w:rFonts w:ascii="GHEA Grapalat" w:hAnsi="GHEA Grapalat"/>
                <w:sz w:val="16"/>
                <w:szCs w:val="16"/>
              </w:rPr>
              <w:t>ГНКО "</w:t>
            </w:r>
            <w:proofErr w:type="spellStart"/>
            <w:r w:rsidRPr="002B407A">
              <w:rPr>
                <w:rFonts w:ascii="GHEA Grapalat" w:hAnsi="GHEA Grapalat"/>
                <w:sz w:val="16"/>
                <w:szCs w:val="16"/>
              </w:rPr>
              <w:t>Прошян</w:t>
            </w:r>
            <w:proofErr w:type="spellEnd"/>
            <w:r w:rsidRPr="002B407A">
              <w:rPr>
                <w:rFonts w:ascii="GHEA Grapalat" w:hAnsi="GHEA Grapalat"/>
                <w:sz w:val="16"/>
                <w:szCs w:val="16"/>
              </w:rPr>
              <w:t>"</w:t>
            </w: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5</w:t>
            </w:r>
          </w:p>
        </w:tc>
        <w:tc>
          <w:tcPr>
            <w:tcW w:w="947" w:type="dxa"/>
            <w:vMerge w:val="restart"/>
            <w:vAlign w:val="center"/>
          </w:tcPr>
          <w:p w:rsidR="002B407A" w:rsidRPr="00BF07F8" w:rsidRDefault="002B407A" w:rsidP="002B407A">
            <w:pPr>
              <w:jc w:val="center"/>
              <w:rPr>
                <w:rFonts w:ascii="GHEA Grapalat" w:hAnsi="GHEA Grapalat" w:cs="Calibri"/>
                <w:color w:val="000000"/>
                <w:sz w:val="16"/>
                <w:szCs w:val="16"/>
              </w:rPr>
            </w:pPr>
            <w:r w:rsidRPr="00BF07F8">
              <w:rPr>
                <w:rFonts w:ascii="GHEA Grapalat" w:hAnsi="GHEA Grapalat" w:cs="Calibri"/>
                <w:color w:val="000000"/>
                <w:sz w:val="16"/>
                <w:szCs w:val="16"/>
              </w:rPr>
              <w:t>До 25.12.2020</w:t>
            </w: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15</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33131510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Масло для насадки / WH </w:t>
            </w:r>
            <w:proofErr w:type="spellStart"/>
            <w:r w:rsidRPr="002B407A">
              <w:rPr>
                <w:rFonts w:ascii="GHEA Grapalat" w:hAnsi="GHEA Grapalat"/>
                <w:sz w:val="16"/>
                <w:szCs w:val="16"/>
              </w:rPr>
              <w:t>servis</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oil</w:t>
            </w:r>
            <w:proofErr w:type="spellEnd"/>
            <w:r w:rsidRPr="002B407A">
              <w:rPr>
                <w:rFonts w:ascii="GHEA Grapalat" w:hAnsi="GHEA Grapalat"/>
                <w:sz w:val="16"/>
                <w:szCs w:val="16"/>
              </w:rPr>
              <w:t>/</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Масло для насадки / WH </w:t>
            </w:r>
            <w:proofErr w:type="spellStart"/>
            <w:r w:rsidRPr="002B407A">
              <w:rPr>
                <w:rFonts w:ascii="GHEA Grapalat" w:hAnsi="GHEA Grapalat"/>
                <w:sz w:val="16"/>
                <w:szCs w:val="16"/>
              </w:rPr>
              <w:t>servis</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oil</w:t>
            </w:r>
            <w:proofErr w:type="spellEnd"/>
            <w:r w:rsidRPr="002B407A">
              <w:rPr>
                <w:rFonts w:ascii="GHEA Grapalat" w:hAnsi="GHEA Grapalat"/>
                <w:sz w:val="16"/>
                <w:szCs w:val="16"/>
              </w:rPr>
              <w:t>/</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w:t>
            </w:r>
          </w:p>
        </w:tc>
        <w:tc>
          <w:tcPr>
            <w:tcW w:w="1021" w:type="dxa"/>
            <w:vMerge/>
            <w:vAlign w:val="center"/>
          </w:tcPr>
          <w:p w:rsidR="002B407A" w:rsidRPr="002B407A" w:rsidRDefault="002B407A" w:rsidP="002B407A">
            <w:pPr>
              <w:pStyle w:val="23"/>
              <w:spacing w:line="240" w:lineRule="auto"/>
              <w:ind w:firstLine="0"/>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16</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33131200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Крол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ндс</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Крол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ндс</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1400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1400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17</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33141830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Fuji</w:t>
            </w:r>
            <w:proofErr w:type="spellEnd"/>
            <w:r w:rsidRPr="002B407A">
              <w:rPr>
                <w:rFonts w:ascii="GHEA Grapalat" w:hAnsi="GHEA Grapalat"/>
                <w:sz w:val="16"/>
                <w:szCs w:val="16"/>
              </w:rPr>
              <w:t xml:space="preserve"> / 1-1 кг/</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Fuji</w:t>
            </w:r>
            <w:proofErr w:type="spellEnd"/>
            <w:r w:rsidRPr="002B407A">
              <w:rPr>
                <w:rFonts w:ascii="GHEA Grapalat" w:hAnsi="GHEA Grapalat"/>
                <w:sz w:val="16"/>
                <w:szCs w:val="16"/>
              </w:rPr>
              <w:t xml:space="preserve"> / 1-1 кг/</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18</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33136000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Алмазная головка Мани</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Алмазная головка Мани</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lang w:val="af-ZA"/>
              </w:rPr>
            </w:pPr>
          </w:p>
        </w:tc>
        <w:tc>
          <w:tcPr>
            <w:tcW w:w="1133" w:type="dxa"/>
            <w:vAlign w:val="center"/>
          </w:tcPr>
          <w:p w:rsidR="002B407A" w:rsidRPr="002B407A" w:rsidRDefault="002B407A" w:rsidP="002B407A">
            <w:pPr>
              <w:jc w:val="center"/>
              <w:rPr>
                <w:rFonts w:ascii="GHEA Grapalat" w:hAnsi="GHEA Grapalat"/>
                <w:sz w:val="16"/>
                <w:szCs w:val="16"/>
                <w:lang w:val="af-ZA"/>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120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120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19</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Сентябрь</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Сентябрь</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ампул</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20</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Стерильный пакет / USA/</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Стерильный пакет / USA/</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650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650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21</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Харизму &lt;&lt;Любить</w:t>
            </w:r>
            <w:proofErr w:type="gramStart"/>
            <w:r w:rsidRPr="002B407A">
              <w:rPr>
                <w:rFonts w:ascii="GHEA Grapalat" w:hAnsi="GHEA Grapalat"/>
                <w:sz w:val="16"/>
                <w:szCs w:val="16"/>
              </w:rPr>
              <w:t>.</w:t>
            </w:r>
            <w:proofErr w:type="gramEnd"/>
            <w:r w:rsidRPr="002B407A">
              <w:rPr>
                <w:rFonts w:ascii="GHEA Grapalat" w:hAnsi="GHEA Grapalat"/>
                <w:sz w:val="16"/>
                <w:szCs w:val="16"/>
              </w:rPr>
              <w:t xml:space="preserve"> </w:t>
            </w:r>
            <w:proofErr w:type="gramStart"/>
            <w:r w:rsidRPr="002B407A">
              <w:rPr>
                <w:rFonts w:ascii="GHEA Grapalat" w:hAnsi="GHEA Grapalat"/>
                <w:sz w:val="16"/>
                <w:szCs w:val="16"/>
              </w:rPr>
              <w:t>с</w:t>
            </w:r>
            <w:proofErr w:type="gramEnd"/>
            <w:r w:rsidRPr="002B407A">
              <w:rPr>
                <w:rFonts w:ascii="GHEA Grapalat" w:hAnsi="GHEA Grapalat"/>
                <w:sz w:val="16"/>
                <w:szCs w:val="16"/>
              </w:rPr>
              <w:t>лова комфорт&gt;&gt;</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Харизму &lt;&lt;Любить</w:t>
            </w:r>
            <w:proofErr w:type="gramStart"/>
            <w:r w:rsidRPr="002B407A">
              <w:rPr>
                <w:rFonts w:ascii="GHEA Grapalat" w:hAnsi="GHEA Grapalat"/>
                <w:sz w:val="16"/>
                <w:szCs w:val="16"/>
              </w:rPr>
              <w:t>.</w:t>
            </w:r>
            <w:proofErr w:type="gramEnd"/>
            <w:r w:rsidRPr="002B407A">
              <w:rPr>
                <w:rFonts w:ascii="GHEA Grapalat" w:hAnsi="GHEA Grapalat"/>
                <w:sz w:val="16"/>
                <w:szCs w:val="16"/>
              </w:rPr>
              <w:t xml:space="preserve"> </w:t>
            </w:r>
            <w:proofErr w:type="gramStart"/>
            <w:r w:rsidRPr="002B407A">
              <w:rPr>
                <w:rFonts w:ascii="GHEA Grapalat" w:hAnsi="GHEA Grapalat"/>
                <w:sz w:val="16"/>
                <w:szCs w:val="16"/>
              </w:rPr>
              <w:t>с</w:t>
            </w:r>
            <w:proofErr w:type="gramEnd"/>
            <w:r w:rsidRPr="002B407A">
              <w:rPr>
                <w:rFonts w:ascii="GHEA Grapalat" w:hAnsi="GHEA Grapalat"/>
                <w:sz w:val="16"/>
                <w:szCs w:val="16"/>
              </w:rPr>
              <w:t>лова комфорт&gt;&gt;</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lang w:val="af-ZA"/>
              </w:rPr>
            </w:pPr>
          </w:p>
        </w:tc>
        <w:tc>
          <w:tcPr>
            <w:tcW w:w="1133" w:type="dxa"/>
            <w:vAlign w:val="center"/>
          </w:tcPr>
          <w:p w:rsidR="002B407A" w:rsidRPr="002B407A" w:rsidRDefault="002B407A" w:rsidP="002B407A">
            <w:pPr>
              <w:jc w:val="center"/>
              <w:rPr>
                <w:rFonts w:ascii="GHEA Grapalat" w:hAnsi="GHEA Grapalat"/>
                <w:sz w:val="16"/>
                <w:szCs w:val="16"/>
                <w:lang w:val="af-ZA"/>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22</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33131300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Салива</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эджектор</w:t>
            </w:r>
            <w:proofErr w:type="spellEnd"/>
            <w:r w:rsidRPr="002B407A">
              <w:rPr>
                <w:rFonts w:ascii="GHEA Grapalat" w:hAnsi="GHEA Grapalat"/>
                <w:sz w:val="16"/>
                <w:szCs w:val="16"/>
              </w:rPr>
              <w:t xml:space="preserve"> / 100шт/</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Салива</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эджектор</w:t>
            </w:r>
            <w:proofErr w:type="spellEnd"/>
            <w:r w:rsidRPr="002B407A">
              <w:rPr>
                <w:rFonts w:ascii="GHEA Grapalat" w:hAnsi="GHEA Grapalat"/>
                <w:sz w:val="16"/>
                <w:szCs w:val="16"/>
              </w:rPr>
              <w:t xml:space="preserve"> / 100шт/</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23</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33131300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Дентал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Биб</w:t>
            </w:r>
            <w:proofErr w:type="spellEnd"/>
            <w:r w:rsidRPr="002B407A">
              <w:rPr>
                <w:rFonts w:ascii="GHEA Grapalat" w:hAnsi="GHEA Grapalat"/>
                <w:sz w:val="16"/>
                <w:szCs w:val="16"/>
              </w:rPr>
              <w:t xml:space="preserve"> / 50шт/</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Дентал</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Биб</w:t>
            </w:r>
            <w:proofErr w:type="spellEnd"/>
            <w:r w:rsidRPr="002B407A">
              <w:rPr>
                <w:rFonts w:ascii="GHEA Grapalat" w:hAnsi="GHEA Grapalat"/>
                <w:sz w:val="16"/>
                <w:szCs w:val="16"/>
              </w:rPr>
              <w:t xml:space="preserve"> / 50шт/</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8</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24</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33141840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смол</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смол</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25</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33136000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медиум</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Трейс</w:t>
            </w:r>
            <w:proofErr w:type="spellEnd"/>
            <w:r w:rsidRPr="002B407A">
              <w:rPr>
                <w:rFonts w:ascii="GHEA Grapalat" w:hAnsi="GHEA Grapalat"/>
                <w:sz w:val="16"/>
                <w:szCs w:val="16"/>
              </w:rPr>
              <w:t xml:space="preserve"> медиум</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26</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33134000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Топекс</w:t>
            </w:r>
            <w:proofErr w:type="spellEnd"/>
            <w:r w:rsidRPr="002B407A">
              <w:rPr>
                <w:rFonts w:ascii="GHEA Grapalat" w:hAnsi="GHEA Grapalat"/>
                <w:sz w:val="16"/>
                <w:szCs w:val="16"/>
              </w:rPr>
              <w:t xml:space="preserve"> гель БАРЛ-60сек</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Топекс</w:t>
            </w:r>
            <w:proofErr w:type="spellEnd"/>
            <w:r w:rsidRPr="002B407A">
              <w:rPr>
                <w:rFonts w:ascii="GHEA Grapalat" w:hAnsi="GHEA Grapalat"/>
                <w:sz w:val="16"/>
                <w:szCs w:val="16"/>
              </w:rPr>
              <w:t xml:space="preserve"> гель БАРЛ-60сек</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флакон </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27</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33134000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Тетрис N-Дядя</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Тетрис N-Дядя</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28</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33151000</w:t>
            </w:r>
          </w:p>
        </w:tc>
        <w:tc>
          <w:tcPr>
            <w:tcW w:w="2252"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Икс Рей </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r w:rsidRPr="002B407A">
              <w:rPr>
                <w:rFonts w:ascii="GHEA Grapalat" w:hAnsi="GHEA Grapalat"/>
                <w:sz w:val="16"/>
                <w:szCs w:val="16"/>
              </w:rPr>
              <w:t xml:space="preserve">Икс Рей </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lang w:val="af-ZA"/>
              </w:rPr>
            </w:pPr>
          </w:p>
        </w:tc>
        <w:tc>
          <w:tcPr>
            <w:tcW w:w="1133" w:type="dxa"/>
            <w:vAlign w:val="center"/>
          </w:tcPr>
          <w:p w:rsidR="002B407A" w:rsidRPr="002B407A" w:rsidRDefault="002B407A" w:rsidP="002B407A">
            <w:pPr>
              <w:jc w:val="center"/>
              <w:rPr>
                <w:rFonts w:ascii="GHEA Grapalat" w:hAnsi="GHEA Grapalat"/>
                <w:sz w:val="16"/>
                <w:szCs w:val="16"/>
                <w:lang w:val="af-ZA"/>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2</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2</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1C69E2">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29</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33151000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Эндаметазон</w:t>
            </w:r>
            <w:proofErr w:type="spellEnd"/>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Эндаметазон</w:t>
            </w:r>
            <w:proofErr w:type="spellEnd"/>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штуки</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1</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30</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33151000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конус</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конус</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300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2B407A" w:rsidRPr="00B138F3" w:rsidTr="000C5E81">
        <w:trPr>
          <w:trHeight w:val="397"/>
          <w:jc w:val="center"/>
        </w:trPr>
        <w:tc>
          <w:tcPr>
            <w:tcW w:w="1238" w:type="dxa"/>
            <w:vAlign w:val="center"/>
          </w:tcPr>
          <w:p w:rsidR="002B407A" w:rsidRPr="002B407A" w:rsidRDefault="002B407A" w:rsidP="002B407A">
            <w:pPr>
              <w:pStyle w:val="23"/>
              <w:spacing w:line="240" w:lineRule="auto"/>
              <w:ind w:firstLine="0"/>
              <w:jc w:val="center"/>
              <w:rPr>
                <w:rFonts w:ascii="GHEA Grapalat" w:hAnsi="GHEA Grapalat"/>
                <w:sz w:val="16"/>
                <w:szCs w:val="16"/>
              </w:rPr>
            </w:pPr>
            <w:r w:rsidRPr="002B407A">
              <w:rPr>
                <w:rFonts w:ascii="GHEA Grapalat" w:hAnsi="GHEA Grapalat"/>
                <w:sz w:val="16"/>
                <w:szCs w:val="16"/>
              </w:rPr>
              <w:t>31</w:t>
            </w:r>
          </w:p>
        </w:tc>
        <w:tc>
          <w:tcPr>
            <w:tcW w:w="1914" w:type="dxa"/>
            <w:tcBorders>
              <w:top w:val="nil"/>
              <w:left w:val="single" w:sz="4" w:space="0" w:color="auto"/>
              <w:bottom w:val="single" w:sz="4" w:space="0" w:color="auto"/>
              <w:right w:val="single" w:sz="4" w:space="0" w:color="auto"/>
            </w:tcBorders>
            <w:shd w:val="clear" w:color="auto" w:fill="auto"/>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33793000</w:t>
            </w:r>
          </w:p>
        </w:tc>
        <w:tc>
          <w:tcPr>
            <w:tcW w:w="2252" w:type="dxa"/>
            <w:gridSpan w:val="2"/>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аса</w:t>
            </w:r>
          </w:p>
        </w:tc>
        <w:tc>
          <w:tcPr>
            <w:tcW w:w="990" w:type="dxa"/>
          </w:tcPr>
          <w:p w:rsidR="002B407A" w:rsidRPr="002B407A" w:rsidRDefault="002B407A" w:rsidP="002B407A">
            <w:pPr>
              <w:widowControl w:val="0"/>
              <w:jc w:val="center"/>
              <w:rPr>
                <w:rFonts w:ascii="GHEA Grapalat" w:hAnsi="GHEA Grapalat"/>
                <w:sz w:val="16"/>
                <w:szCs w:val="16"/>
              </w:rPr>
            </w:pPr>
          </w:p>
        </w:tc>
        <w:tc>
          <w:tcPr>
            <w:tcW w:w="2431" w:type="dxa"/>
          </w:tcPr>
          <w:p w:rsidR="002B407A" w:rsidRPr="002B407A" w:rsidRDefault="002B407A" w:rsidP="002B407A">
            <w:pPr>
              <w:rPr>
                <w:rFonts w:ascii="GHEA Grapalat" w:hAnsi="GHEA Grapalat"/>
                <w:sz w:val="16"/>
                <w:szCs w:val="16"/>
              </w:rPr>
            </w:pPr>
            <w:proofErr w:type="spellStart"/>
            <w:r w:rsidRPr="002B407A">
              <w:rPr>
                <w:rFonts w:ascii="GHEA Grapalat" w:hAnsi="GHEA Grapalat"/>
                <w:sz w:val="16"/>
                <w:szCs w:val="16"/>
              </w:rPr>
              <w:t>Пейпер</w:t>
            </w:r>
            <w:proofErr w:type="spellEnd"/>
            <w:r w:rsidRPr="002B407A">
              <w:rPr>
                <w:rFonts w:ascii="GHEA Grapalat" w:hAnsi="GHEA Grapalat"/>
                <w:sz w:val="16"/>
                <w:szCs w:val="16"/>
              </w:rPr>
              <w:t xml:space="preserve"> </w:t>
            </w:r>
            <w:proofErr w:type="spellStart"/>
            <w:r w:rsidRPr="002B407A">
              <w:rPr>
                <w:rFonts w:ascii="GHEA Grapalat" w:hAnsi="GHEA Grapalat"/>
                <w:sz w:val="16"/>
                <w:szCs w:val="16"/>
              </w:rPr>
              <w:t>поинтс</w:t>
            </w:r>
            <w:proofErr w:type="spellEnd"/>
            <w:r w:rsidRPr="002B407A">
              <w:rPr>
                <w:rFonts w:ascii="GHEA Grapalat" w:hAnsi="GHEA Grapalat"/>
                <w:sz w:val="16"/>
                <w:szCs w:val="16"/>
              </w:rPr>
              <w:t xml:space="preserve"> аса</w:t>
            </w:r>
          </w:p>
        </w:tc>
        <w:tc>
          <w:tcPr>
            <w:tcW w:w="1168" w:type="dxa"/>
            <w:gridSpan w:val="2"/>
          </w:tcPr>
          <w:p w:rsidR="002B407A" w:rsidRPr="002B407A" w:rsidRDefault="002B407A" w:rsidP="002B407A">
            <w:pPr>
              <w:rPr>
                <w:rFonts w:ascii="GHEA Grapalat" w:hAnsi="GHEA Grapalat"/>
                <w:sz w:val="16"/>
                <w:szCs w:val="16"/>
              </w:rPr>
            </w:pPr>
            <w:r w:rsidRPr="002B407A">
              <w:rPr>
                <w:rFonts w:ascii="GHEA Grapalat" w:hAnsi="GHEA Grapalat"/>
                <w:sz w:val="16"/>
                <w:szCs w:val="16"/>
              </w:rPr>
              <w:t>коробка</w:t>
            </w:r>
          </w:p>
        </w:tc>
        <w:tc>
          <w:tcPr>
            <w:tcW w:w="1103" w:type="dxa"/>
            <w:vAlign w:val="center"/>
          </w:tcPr>
          <w:p w:rsidR="002B407A" w:rsidRPr="002B407A" w:rsidRDefault="002B407A" w:rsidP="002B407A">
            <w:pPr>
              <w:jc w:val="center"/>
              <w:rPr>
                <w:rFonts w:ascii="GHEA Grapalat" w:hAnsi="GHEA Grapalat"/>
                <w:sz w:val="16"/>
                <w:szCs w:val="16"/>
              </w:rPr>
            </w:pPr>
          </w:p>
        </w:tc>
        <w:tc>
          <w:tcPr>
            <w:tcW w:w="1133" w:type="dxa"/>
            <w:vAlign w:val="center"/>
          </w:tcPr>
          <w:p w:rsidR="002B407A" w:rsidRPr="002B407A" w:rsidRDefault="002B407A" w:rsidP="002B407A">
            <w:pPr>
              <w:jc w:val="center"/>
              <w:rPr>
                <w:rFonts w:ascii="GHEA Grapalat" w:hAnsi="GHEA Grapalat"/>
                <w:sz w:val="16"/>
                <w:szCs w:val="16"/>
              </w:rPr>
            </w:pPr>
          </w:p>
        </w:tc>
        <w:tc>
          <w:tcPr>
            <w:tcW w:w="996"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470</w:t>
            </w:r>
          </w:p>
        </w:tc>
        <w:tc>
          <w:tcPr>
            <w:tcW w:w="1021" w:type="dxa"/>
            <w:vMerge/>
            <w:vAlign w:val="center"/>
          </w:tcPr>
          <w:p w:rsidR="002B407A" w:rsidRPr="002B407A" w:rsidRDefault="002B407A" w:rsidP="002B407A">
            <w:pPr>
              <w:widowControl w:val="0"/>
              <w:ind w:left="-108" w:right="-108"/>
              <w:jc w:val="center"/>
              <w:rPr>
                <w:rFonts w:ascii="GHEA Grapalat" w:hAnsi="GHEA Grapalat"/>
                <w:sz w:val="16"/>
                <w:szCs w:val="16"/>
              </w:rPr>
            </w:pPr>
          </w:p>
        </w:tc>
        <w:tc>
          <w:tcPr>
            <w:tcW w:w="1157" w:type="dxa"/>
            <w:vAlign w:val="center"/>
          </w:tcPr>
          <w:p w:rsidR="002B407A" w:rsidRPr="002B407A" w:rsidRDefault="002B407A" w:rsidP="002B407A">
            <w:pPr>
              <w:rPr>
                <w:rFonts w:ascii="GHEA Grapalat" w:hAnsi="GHEA Grapalat" w:cs="Calibri"/>
                <w:sz w:val="16"/>
                <w:szCs w:val="16"/>
              </w:rPr>
            </w:pPr>
            <w:r w:rsidRPr="002B407A">
              <w:rPr>
                <w:rFonts w:ascii="GHEA Grapalat" w:hAnsi="GHEA Grapalat" w:cs="Calibri"/>
                <w:sz w:val="16"/>
                <w:szCs w:val="16"/>
              </w:rPr>
              <w:t>470</w:t>
            </w:r>
          </w:p>
        </w:tc>
        <w:tc>
          <w:tcPr>
            <w:tcW w:w="947" w:type="dxa"/>
            <w:vMerge/>
            <w:vAlign w:val="center"/>
          </w:tcPr>
          <w:p w:rsidR="002B407A" w:rsidRPr="00B138F3" w:rsidRDefault="002B407A" w:rsidP="002B407A">
            <w:pPr>
              <w:widowControl w:val="0"/>
              <w:ind w:left="-132" w:right="-129"/>
              <w:jc w:val="center"/>
              <w:rPr>
                <w:rFonts w:ascii="GHEA Grapalat" w:hAnsi="GHEA Grapalat"/>
                <w:sz w:val="16"/>
                <w:szCs w:val="16"/>
              </w:rPr>
            </w:pPr>
          </w:p>
        </w:tc>
      </w:tr>
      <w:tr w:rsidR="00DF43A4" w:rsidRPr="00B138F3" w:rsidTr="000C5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7"/>
          <w:wAfter w:w="6722" w:type="dxa"/>
          <w:jc w:val="center"/>
        </w:trPr>
        <w:tc>
          <w:tcPr>
            <w:tcW w:w="4527" w:type="dxa"/>
            <w:gridSpan w:val="3"/>
          </w:tcPr>
          <w:p w:rsidR="00DF43A4" w:rsidRPr="00B138F3" w:rsidRDefault="00DF43A4" w:rsidP="00BF07F8">
            <w:pPr>
              <w:widowControl w:val="0"/>
              <w:jc w:val="center"/>
              <w:rPr>
                <w:rFonts w:ascii="GHEA Grapalat" w:hAnsi="GHEA Grapalat" w:cs="Sylfaen"/>
                <w:b/>
                <w:bCs/>
              </w:rPr>
            </w:pPr>
            <w:r w:rsidRPr="00B138F3">
              <w:rPr>
                <w:rFonts w:ascii="GHEA Grapalat" w:hAnsi="GHEA Grapalat"/>
                <w:b/>
              </w:rPr>
              <w:t>ПОКУПАТЕЛЬ</w:t>
            </w:r>
          </w:p>
          <w:p w:rsidR="00DF43A4" w:rsidRPr="00B138F3" w:rsidRDefault="00DF43A4" w:rsidP="00BF07F8">
            <w:pPr>
              <w:widowControl w:val="0"/>
              <w:jc w:val="center"/>
              <w:rPr>
                <w:rFonts w:ascii="GHEA Grapalat" w:hAnsi="GHEA Grapalat"/>
                <w:lang w:val="en-US"/>
              </w:rPr>
            </w:pPr>
            <w:r w:rsidRPr="00B138F3">
              <w:rPr>
                <w:rFonts w:ascii="GHEA Grapalat" w:hAnsi="GHEA Grapalat"/>
                <w:lang w:val="en-US"/>
              </w:rPr>
              <w:t>_____________________</w:t>
            </w:r>
          </w:p>
          <w:p w:rsidR="00DF43A4" w:rsidRPr="00B138F3" w:rsidRDefault="00DF43A4" w:rsidP="00BF07F8">
            <w:pPr>
              <w:widowControl w:val="0"/>
              <w:jc w:val="center"/>
              <w:rPr>
                <w:rFonts w:ascii="GHEA Grapalat" w:hAnsi="GHEA Grapalat"/>
                <w:sz w:val="16"/>
                <w:szCs w:val="16"/>
              </w:rPr>
            </w:pPr>
            <w:r w:rsidRPr="00B138F3">
              <w:rPr>
                <w:rFonts w:ascii="GHEA Grapalat" w:hAnsi="GHEA Grapalat"/>
                <w:sz w:val="16"/>
                <w:szCs w:val="16"/>
              </w:rPr>
              <w:t>/подпись/</w:t>
            </w:r>
          </w:p>
          <w:p w:rsidR="00DF43A4" w:rsidRPr="00B138F3" w:rsidRDefault="00DF43A4" w:rsidP="00BF07F8">
            <w:pPr>
              <w:widowControl w:val="0"/>
              <w:jc w:val="center"/>
              <w:rPr>
                <w:rFonts w:ascii="GHEA Grapalat" w:hAnsi="GHEA Grapalat"/>
              </w:rPr>
            </w:pPr>
            <w:r w:rsidRPr="00B138F3">
              <w:rPr>
                <w:rFonts w:ascii="GHEA Grapalat" w:hAnsi="GHEA Grapalat"/>
              </w:rPr>
              <w:t>М. П.</w:t>
            </w:r>
          </w:p>
        </w:tc>
        <w:tc>
          <w:tcPr>
            <w:tcW w:w="877" w:type="dxa"/>
          </w:tcPr>
          <w:p w:rsidR="00DF43A4" w:rsidRPr="00B138F3" w:rsidRDefault="00DF43A4" w:rsidP="00BF07F8">
            <w:pPr>
              <w:widowControl w:val="0"/>
              <w:jc w:val="center"/>
              <w:rPr>
                <w:rFonts w:ascii="GHEA Grapalat" w:hAnsi="GHEA Grapalat"/>
              </w:rPr>
            </w:pPr>
          </w:p>
        </w:tc>
        <w:tc>
          <w:tcPr>
            <w:tcW w:w="4224" w:type="dxa"/>
            <w:gridSpan w:val="3"/>
          </w:tcPr>
          <w:p w:rsidR="00DF43A4" w:rsidRPr="00B138F3" w:rsidRDefault="00DF43A4" w:rsidP="00BF07F8">
            <w:pPr>
              <w:widowControl w:val="0"/>
              <w:jc w:val="center"/>
              <w:rPr>
                <w:rFonts w:ascii="GHEA Grapalat" w:hAnsi="GHEA Grapalat" w:cs="Sylfaen"/>
                <w:b/>
                <w:bCs/>
              </w:rPr>
            </w:pPr>
            <w:r w:rsidRPr="00B138F3">
              <w:rPr>
                <w:rFonts w:ascii="GHEA Grapalat" w:hAnsi="GHEA Grapalat"/>
                <w:b/>
              </w:rPr>
              <w:t>ПРОДАВЕЦ</w:t>
            </w:r>
          </w:p>
          <w:p w:rsidR="00DF43A4" w:rsidRPr="00B138F3" w:rsidRDefault="00DF43A4" w:rsidP="00BF07F8">
            <w:pPr>
              <w:widowControl w:val="0"/>
              <w:jc w:val="center"/>
              <w:rPr>
                <w:rFonts w:ascii="GHEA Grapalat" w:hAnsi="GHEA Grapalat"/>
                <w:lang w:val="en-US"/>
              </w:rPr>
            </w:pPr>
            <w:r w:rsidRPr="00B138F3">
              <w:rPr>
                <w:rFonts w:ascii="GHEA Grapalat" w:hAnsi="GHEA Grapalat"/>
                <w:lang w:val="en-US"/>
              </w:rPr>
              <w:t>______________________</w:t>
            </w:r>
          </w:p>
          <w:p w:rsidR="00DF43A4" w:rsidRPr="00B138F3" w:rsidRDefault="00DF43A4" w:rsidP="00BF07F8">
            <w:pPr>
              <w:widowControl w:val="0"/>
              <w:jc w:val="center"/>
              <w:rPr>
                <w:rFonts w:ascii="GHEA Grapalat" w:hAnsi="GHEA Grapalat"/>
                <w:sz w:val="16"/>
                <w:szCs w:val="16"/>
              </w:rPr>
            </w:pPr>
            <w:r w:rsidRPr="00B138F3">
              <w:rPr>
                <w:rFonts w:ascii="GHEA Grapalat" w:hAnsi="GHEA Grapalat"/>
                <w:sz w:val="16"/>
                <w:szCs w:val="16"/>
              </w:rPr>
              <w:t>/подпись/</w:t>
            </w:r>
          </w:p>
          <w:p w:rsidR="00DF43A4" w:rsidRPr="00B138F3" w:rsidRDefault="00DF43A4" w:rsidP="00BF07F8">
            <w:pPr>
              <w:widowControl w:val="0"/>
              <w:jc w:val="center"/>
              <w:rPr>
                <w:rFonts w:ascii="GHEA Grapalat" w:hAnsi="GHEA Grapalat"/>
              </w:rPr>
            </w:pPr>
            <w:r w:rsidRPr="00B138F3">
              <w:rPr>
                <w:rFonts w:ascii="GHEA Grapalat" w:hAnsi="GHEA Grapalat"/>
              </w:rPr>
              <w:t>М. П.</w:t>
            </w:r>
          </w:p>
        </w:tc>
      </w:tr>
    </w:tbl>
    <w:p w:rsidR="00602182" w:rsidRPr="00602182" w:rsidRDefault="00071D1C" w:rsidP="00602182">
      <w:pPr>
        <w:widowControl w:val="0"/>
        <w:ind w:right="-882"/>
        <w:jc w:val="right"/>
        <w:rPr>
          <w:rFonts w:ascii="GHEA Grapalat" w:hAnsi="GHEA Grapalat"/>
          <w:b/>
          <w:i/>
          <w:sz w:val="20"/>
        </w:rPr>
      </w:pPr>
      <w:r w:rsidRPr="00B138F3">
        <w:rPr>
          <w:rFonts w:ascii="GHEA Grapalat" w:hAnsi="GHEA Grapalat"/>
        </w:rPr>
        <w:br w:type="page"/>
      </w:r>
      <w:r w:rsidRPr="00602182">
        <w:rPr>
          <w:rFonts w:ascii="GHEA Grapalat" w:hAnsi="GHEA Grapalat"/>
          <w:b/>
          <w:i/>
          <w:sz w:val="20"/>
        </w:rPr>
        <w:lastRenderedPageBreak/>
        <w:t>Приложение № 2</w:t>
      </w:r>
    </w:p>
    <w:p w:rsidR="00071D1C" w:rsidRPr="00602182" w:rsidRDefault="00071D1C" w:rsidP="00602182">
      <w:pPr>
        <w:widowControl w:val="0"/>
        <w:ind w:right="-882"/>
        <w:jc w:val="right"/>
        <w:rPr>
          <w:rFonts w:ascii="GHEA Grapalat" w:hAnsi="GHEA Grapalat"/>
          <w:b/>
          <w:i/>
          <w:sz w:val="20"/>
        </w:rPr>
      </w:pPr>
      <w:r w:rsidRPr="00602182">
        <w:rPr>
          <w:rFonts w:ascii="GHEA Grapalat" w:hAnsi="GHEA Grapalat"/>
          <w:b/>
          <w:i/>
          <w:sz w:val="20"/>
        </w:rPr>
        <w:t xml:space="preserve">к Договору под кодом </w:t>
      </w:r>
      <w:r w:rsidR="005A57B8" w:rsidRPr="00602182">
        <w:rPr>
          <w:rFonts w:ascii="GHEA Grapalat" w:hAnsi="GHEA Grapalat"/>
          <w:b/>
          <w:i/>
          <w:sz w:val="20"/>
        </w:rPr>
        <w:br/>
      </w:r>
      <w:r w:rsidRPr="00602182">
        <w:rPr>
          <w:rFonts w:ascii="GHEA Grapalat" w:hAnsi="GHEA Grapalat"/>
          <w:b/>
          <w:i/>
          <w:sz w:val="20"/>
        </w:rPr>
        <w:t xml:space="preserve">заключенному </w:t>
      </w:r>
      <w:r w:rsidR="006132ED" w:rsidRPr="00602182">
        <w:rPr>
          <w:rFonts w:ascii="GHEA Grapalat" w:hAnsi="GHEA Grapalat"/>
          <w:b/>
          <w:i/>
          <w:sz w:val="20"/>
        </w:rPr>
        <w:t>"</w:t>
      </w:r>
      <w:r w:rsidR="00D52566" w:rsidRPr="00602182">
        <w:rPr>
          <w:rFonts w:ascii="GHEA Grapalat" w:hAnsi="GHEA Grapalat"/>
          <w:b/>
          <w:i/>
          <w:sz w:val="20"/>
        </w:rPr>
        <w:tab/>
      </w:r>
      <w:r w:rsidR="006132ED" w:rsidRPr="00602182">
        <w:rPr>
          <w:rFonts w:ascii="GHEA Grapalat" w:hAnsi="GHEA Grapalat"/>
          <w:b/>
          <w:i/>
          <w:sz w:val="20"/>
        </w:rPr>
        <w:t>"</w:t>
      </w:r>
      <w:r w:rsidR="00D52566" w:rsidRPr="00602182">
        <w:rPr>
          <w:rFonts w:ascii="GHEA Grapalat" w:hAnsi="GHEA Grapalat"/>
          <w:b/>
          <w:i/>
          <w:sz w:val="20"/>
        </w:rPr>
        <w:tab/>
      </w:r>
      <w:r w:rsidRPr="00602182">
        <w:rPr>
          <w:rFonts w:ascii="GHEA Grapalat" w:hAnsi="GHEA Grapalat"/>
          <w:b/>
          <w:i/>
          <w:sz w:val="20"/>
        </w:rPr>
        <w:t>20</w:t>
      </w:r>
      <w:r w:rsidR="00D52566" w:rsidRPr="00602182">
        <w:rPr>
          <w:rFonts w:ascii="GHEA Grapalat" w:hAnsi="GHEA Grapalat"/>
          <w:b/>
          <w:i/>
          <w:sz w:val="20"/>
        </w:rPr>
        <w:tab/>
      </w:r>
      <w:r w:rsidRPr="00602182">
        <w:rPr>
          <w:rFonts w:ascii="GHEA Grapalat" w:hAnsi="GHEA Grapalat"/>
          <w:b/>
          <w:i/>
          <w:sz w:val="20"/>
        </w:rPr>
        <w:t>г.</w:t>
      </w:r>
    </w:p>
    <w:p w:rsidR="00602182" w:rsidRPr="002A493C" w:rsidRDefault="00602182" w:rsidP="00602182">
      <w:pPr>
        <w:widowControl w:val="0"/>
        <w:spacing w:after="160"/>
        <w:rPr>
          <w:rFonts w:ascii="GHEA Grapalat" w:hAnsi="GHEA Grapalat"/>
        </w:rPr>
      </w:pPr>
    </w:p>
    <w:p w:rsidR="00071D1C" w:rsidRPr="00E22ECC" w:rsidRDefault="00071D1C" w:rsidP="00B46D58">
      <w:pPr>
        <w:widowControl w:val="0"/>
        <w:spacing w:after="160"/>
        <w:jc w:val="center"/>
        <w:rPr>
          <w:rFonts w:ascii="GHEA Grapalat" w:hAnsi="GHEA Grapalat"/>
          <w:sz w:val="22"/>
          <w:lang w:val="en-US"/>
        </w:rPr>
      </w:pPr>
      <w:r w:rsidRPr="00602182">
        <w:rPr>
          <w:rFonts w:ascii="GHEA Grapalat" w:hAnsi="GHEA Grapalat"/>
          <w:sz w:val="22"/>
        </w:rPr>
        <w:t>ГРАФИК ОПЛАТЫ</w:t>
      </w:r>
    </w:p>
    <w:p w:rsidR="00071D1C" w:rsidRPr="00602182" w:rsidRDefault="00602182" w:rsidP="00602182">
      <w:pPr>
        <w:widowControl w:val="0"/>
        <w:spacing w:after="160"/>
        <w:ind w:right="-599"/>
        <w:jc w:val="right"/>
        <w:rPr>
          <w:rFonts w:ascii="GHEA Grapalat" w:hAnsi="GHEA Grapalat"/>
          <w:sz w:val="20"/>
        </w:rPr>
      </w:pPr>
      <w:r>
        <w:rPr>
          <w:rFonts w:ascii="GHEA Grapalat" w:hAnsi="GHEA Grapalat"/>
          <w:sz w:val="20"/>
          <w:lang w:val="en-US"/>
        </w:rPr>
        <w:t xml:space="preserve">                </w:t>
      </w:r>
      <w:proofErr w:type="spellStart"/>
      <w:r w:rsidR="00071D1C" w:rsidRPr="00602182">
        <w:rPr>
          <w:rFonts w:ascii="GHEA Grapalat" w:hAnsi="GHEA Grapalat"/>
          <w:sz w:val="20"/>
        </w:rPr>
        <w:t>Драмов</w:t>
      </w:r>
      <w:proofErr w:type="spellEnd"/>
      <w:r w:rsidR="00071D1C" w:rsidRPr="00602182">
        <w:rPr>
          <w:rFonts w:ascii="GHEA Grapalat" w:hAnsi="GHEA Grapalat"/>
          <w:sz w:val="20"/>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532"/>
        <w:gridCol w:w="1456"/>
        <w:gridCol w:w="760"/>
        <w:gridCol w:w="466"/>
        <w:gridCol w:w="712"/>
        <w:gridCol w:w="973"/>
        <w:gridCol w:w="686"/>
        <w:gridCol w:w="832"/>
        <w:gridCol w:w="532"/>
        <w:gridCol w:w="142"/>
        <w:gridCol w:w="462"/>
        <w:gridCol w:w="693"/>
        <w:gridCol w:w="816"/>
        <w:gridCol w:w="866"/>
        <w:gridCol w:w="845"/>
        <w:gridCol w:w="953"/>
        <w:gridCol w:w="848"/>
        <w:gridCol w:w="783"/>
      </w:tblGrid>
      <w:tr w:rsidR="00B138F3" w:rsidRPr="00B138F3" w:rsidTr="003B75AE">
        <w:trPr>
          <w:trHeight w:val="305"/>
          <w:jc w:val="center"/>
        </w:trPr>
        <w:tc>
          <w:tcPr>
            <w:tcW w:w="1590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B75AE">
        <w:trPr>
          <w:trHeight w:val="747"/>
          <w:jc w:val="center"/>
        </w:trPr>
        <w:tc>
          <w:tcPr>
            <w:tcW w:w="15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68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43" w:type="dxa"/>
            <w:gridSpan w:val="14"/>
            <w:vAlign w:val="center"/>
          </w:tcPr>
          <w:p w:rsidR="00071D1C" w:rsidRPr="00B138F3" w:rsidRDefault="00071D1C" w:rsidP="002B0AA4">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B0AA4" w:rsidRPr="002B0AA4">
              <w:rPr>
                <w:rFonts w:ascii="GHEA Grapalat" w:hAnsi="GHEA Grapalat"/>
                <w:sz w:val="16"/>
                <w:szCs w:val="16"/>
              </w:rPr>
              <w:t>20</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7"/>
              <w:t>**</w:t>
            </w:r>
          </w:p>
        </w:tc>
      </w:tr>
      <w:tr w:rsidR="00B138F3" w:rsidRPr="00B138F3" w:rsidTr="003B75AE">
        <w:trPr>
          <w:trHeight w:val="594"/>
          <w:jc w:val="center"/>
        </w:trPr>
        <w:tc>
          <w:tcPr>
            <w:tcW w:w="1548" w:type="dxa"/>
          </w:tcPr>
          <w:p w:rsidR="00071D1C" w:rsidRPr="00B138F3" w:rsidRDefault="00071D1C" w:rsidP="00B46D58">
            <w:pPr>
              <w:widowControl w:val="0"/>
              <w:jc w:val="center"/>
              <w:rPr>
                <w:rFonts w:ascii="GHEA Grapalat" w:hAnsi="GHEA Grapalat"/>
                <w:sz w:val="16"/>
                <w:szCs w:val="16"/>
              </w:rPr>
            </w:pPr>
          </w:p>
        </w:tc>
        <w:tc>
          <w:tcPr>
            <w:tcW w:w="1532" w:type="dxa"/>
          </w:tcPr>
          <w:p w:rsidR="00071D1C" w:rsidRPr="00B138F3" w:rsidRDefault="00071D1C" w:rsidP="00B46D58">
            <w:pPr>
              <w:widowControl w:val="0"/>
              <w:jc w:val="center"/>
              <w:rPr>
                <w:rFonts w:ascii="GHEA Grapalat" w:hAnsi="GHEA Grapalat"/>
                <w:sz w:val="16"/>
                <w:szCs w:val="16"/>
              </w:rPr>
            </w:pPr>
          </w:p>
        </w:tc>
        <w:tc>
          <w:tcPr>
            <w:tcW w:w="2682" w:type="dxa"/>
            <w:gridSpan w:val="3"/>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F600D" w:rsidRPr="00AF600D" w:rsidTr="001A7753">
        <w:trPr>
          <w:trHeight w:val="404"/>
          <w:jc w:val="center"/>
        </w:trPr>
        <w:tc>
          <w:tcPr>
            <w:tcW w:w="1548" w:type="dxa"/>
            <w:vAlign w:val="center"/>
          </w:tcPr>
          <w:p w:rsidR="00AF600D" w:rsidRPr="00DF43A4" w:rsidRDefault="00AF600D" w:rsidP="00DC70A7">
            <w:pPr>
              <w:ind w:left="720"/>
              <w:rPr>
                <w:rFonts w:ascii="GHEA Grapalat" w:hAnsi="GHEA Grapalat" w:cs="Calibri"/>
                <w:color w:val="000000"/>
                <w:sz w:val="18"/>
                <w:szCs w:val="18"/>
                <w:lang w:val="en-US"/>
              </w:rPr>
            </w:pPr>
            <w:r w:rsidRPr="007B18CF">
              <w:rPr>
                <w:rFonts w:ascii="GHEA Grapalat" w:hAnsi="GHEA Grapalat" w:cs="Calibri"/>
                <w:color w:val="000000"/>
                <w:sz w:val="18"/>
                <w:szCs w:val="18"/>
              </w:rPr>
              <w:t>1-</w:t>
            </w:r>
            <w:r w:rsidR="00DC70A7">
              <w:rPr>
                <w:rFonts w:ascii="GHEA Grapalat" w:hAnsi="GHEA Grapalat" w:cs="Calibri"/>
                <w:color w:val="000000"/>
                <w:sz w:val="18"/>
                <w:szCs w:val="18"/>
                <w:lang w:val="en-US"/>
              </w:rPr>
              <w:t>31</w:t>
            </w:r>
          </w:p>
        </w:tc>
        <w:tc>
          <w:tcPr>
            <w:tcW w:w="1532" w:type="dxa"/>
            <w:vAlign w:val="center"/>
          </w:tcPr>
          <w:p w:rsidR="00AF600D" w:rsidRPr="007B18CF" w:rsidRDefault="00AF600D" w:rsidP="00AF600D">
            <w:pPr>
              <w:jc w:val="center"/>
              <w:rPr>
                <w:rFonts w:ascii="GHEA Grapalat" w:hAnsi="GHEA Grapalat" w:cs="Calibri"/>
                <w:sz w:val="18"/>
                <w:szCs w:val="18"/>
              </w:rPr>
            </w:pPr>
          </w:p>
        </w:tc>
        <w:tc>
          <w:tcPr>
            <w:tcW w:w="2682" w:type="dxa"/>
            <w:gridSpan w:val="3"/>
            <w:vAlign w:val="center"/>
          </w:tcPr>
          <w:p w:rsidR="00AF600D" w:rsidRPr="00DC70A7" w:rsidRDefault="00DC70A7" w:rsidP="00AF600D">
            <w:pPr>
              <w:jc w:val="center"/>
              <w:rPr>
                <w:rFonts w:ascii="GHEA Grapalat" w:hAnsi="GHEA Grapalat" w:cs="Calibri"/>
                <w:color w:val="000000"/>
                <w:sz w:val="18"/>
                <w:szCs w:val="18"/>
                <w:lang w:val="hy-AM"/>
              </w:rPr>
            </w:pPr>
            <w:r w:rsidRPr="00DC70A7">
              <w:rPr>
                <w:rFonts w:ascii="GHEA Grapalat" w:hAnsi="GHEA Grapalat"/>
                <w:sz w:val="18"/>
                <w:szCs w:val="18"/>
              </w:rPr>
              <w:t>Стоматологические материалы</w:t>
            </w:r>
          </w:p>
        </w:tc>
        <w:tc>
          <w:tcPr>
            <w:tcW w:w="10143" w:type="dxa"/>
            <w:gridSpan w:val="14"/>
            <w:vAlign w:val="center"/>
          </w:tcPr>
          <w:p w:rsidR="00AF600D" w:rsidRPr="007B18CF" w:rsidRDefault="00AF600D" w:rsidP="00AF600D">
            <w:pPr>
              <w:jc w:val="center"/>
              <w:rPr>
                <w:rFonts w:ascii="GHEA Grapalat" w:hAnsi="GHEA Grapalat"/>
                <w:b/>
                <w:sz w:val="18"/>
                <w:szCs w:val="18"/>
                <w:lang w:val="hy-AM"/>
              </w:rPr>
            </w:pPr>
            <w:r w:rsidRPr="00AF600D">
              <w:rPr>
                <w:rFonts w:ascii="GHEA Grapalat" w:hAnsi="GHEA Grapalat"/>
                <w:b/>
                <w:szCs w:val="18"/>
                <w:lang w:val="hy-AM"/>
              </w:rPr>
              <w:t>Каждый раз в течение 15 рабочих дней после выставления счета поставщиком.</w:t>
            </w:r>
          </w:p>
        </w:tc>
      </w:tr>
      <w:tr w:rsidR="00B138F3" w:rsidRPr="00F57515" w:rsidTr="003B75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66" w:type="dxa"/>
          <w:jc w:val="center"/>
        </w:trPr>
        <w:tc>
          <w:tcPr>
            <w:tcW w:w="4536" w:type="dxa"/>
            <w:gridSpan w:val="3"/>
          </w:tcPr>
          <w:p w:rsidR="00071D1C" w:rsidRPr="00F57515" w:rsidRDefault="00071D1C" w:rsidP="00B46D58">
            <w:pPr>
              <w:widowControl w:val="0"/>
              <w:spacing w:after="160"/>
              <w:jc w:val="center"/>
              <w:rPr>
                <w:rFonts w:ascii="GHEA Grapalat" w:hAnsi="GHEA Grapalat" w:cs="Sylfaen"/>
                <w:b/>
                <w:bCs/>
                <w:sz w:val="20"/>
              </w:rPr>
            </w:pPr>
            <w:r w:rsidRPr="00F57515">
              <w:rPr>
                <w:rFonts w:ascii="GHEA Grapalat" w:hAnsi="GHEA Grapalat"/>
                <w:b/>
                <w:sz w:val="20"/>
              </w:rPr>
              <w:t>ПОКУПАТЕЛЬ</w:t>
            </w:r>
          </w:p>
          <w:p w:rsidR="00071D1C" w:rsidRPr="00F57515" w:rsidRDefault="00AB4EAB" w:rsidP="00B46D58">
            <w:pPr>
              <w:widowControl w:val="0"/>
              <w:jc w:val="center"/>
              <w:rPr>
                <w:rFonts w:ascii="GHEA Grapalat" w:hAnsi="GHEA Grapalat"/>
                <w:sz w:val="20"/>
                <w:lang w:val="en-US"/>
              </w:rPr>
            </w:pPr>
            <w:r w:rsidRPr="00F57515">
              <w:rPr>
                <w:rFonts w:ascii="GHEA Grapalat" w:hAnsi="GHEA Grapalat"/>
                <w:sz w:val="20"/>
                <w:lang w:val="en-US"/>
              </w:rPr>
              <w:t>______________________</w:t>
            </w:r>
          </w:p>
          <w:p w:rsidR="00071D1C" w:rsidRPr="00F57515" w:rsidRDefault="00071D1C" w:rsidP="00B46D58">
            <w:pPr>
              <w:widowControl w:val="0"/>
              <w:jc w:val="center"/>
              <w:rPr>
                <w:rFonts w:ascii="GHEA Grapalat" w:hAnsi="GHEA Grapalat"/>
                <w:sz w:val="18"/>
                <w:szCs w:val="20"/>
              </w:rPr>
            </w:pPr>
            <w:r w:rsidRPr="00F57515">
              <w:rPr>
                <w:rFonts w:ascii="GHEA Grapalat" w:hAnsi="GHEA Grapalat"/>
                <w:sz w:val="18"/>
                <w:szCs w:val="20"/>
              </w:rPr>
              <w:t>/подпись/</w:t>
            </w:r>
          </w:p>
          <w:p w:rsidR="00071D1C" w:rsidRPr="00F57515" w:rsidRDefault="00071D1C" w:rsidP="00B46D58">
            <w:pPr>
              <w:widowControl w:val="0"/>
              <w:jc w:val="center"/>
              <w:rPr>
                <w:rFonts w:ascii="GHEA Grapalat" w:hAnsi="GHEA Grapalat"/>
                <w:sz w:val="20"/>
              </w:rPr>
            </w:pPr>
            <w:r w:rsidRPr="00F57515">
              <w:rPr>
                <w:rFonts w:ascii="GHEA Grapalat" w:hAnsi="GHEA Grapalat"/>
                <w:sz w:val="18"/>
              </w:rPr>
              <w:t>М. П.</w:t>
            </w:r>
          </w:p>
        </w:tc>
        <w:tc>
          <w:tcPr>
            <w:tcW w:w="760" w:type="dxa"/>
          </w:tcPr>
          <w:p w:rsidR="00071D1C" w:rsidRPr="00F57515" w:rsidRDefault="00071D1C" w:rsidP="00B46D58">
            <w:pPr>
              <w:widowControl w:val="0"/>
              <w:spacing w:after="160"/>
              <w:jc w:val="center"/>
              <w:rPr>
                <w:rFonts w:ascii="GHEA Grapalat" w:hAnsi="GHEA Grapalat"/>
                <w:sz w:val="20"/>
              </w:rPr>
            </w:pPr>
          </w:p>
        </w:tc>
        <w:tc>
          <w:tcPr>
            <w:tcW w:w="4343" w:type="dxa"/>
            <w:gridSpan w:val="7"/>
          </w:tcPr>
          <w:p w:rsidR="00071D1C" w:rsidRPr="00F57515" w:rsidRDefault="00071D1C" w:rsidP="00B46D58">
            <w:pPr>
              <w:widowControl w:val="0"/>
              <w:spacing w:after="160"/>
              <w:jc w:val="center"/>
              <w:rPr>
                <w:rFonts w:ascii="GHEA Grapalat" w:hAnsi="GHEA Grapalat" w:cs="Sylfaen"/>
                <w:b/>
                <w:bCs/>
                <w:sz w:val="20"/>
              </w:rPr>
            </w:pPr>
            <w:r w:rsidRPr="00F57515">
              <w:rPr>
                <w:rFonts w:ascii="GHEA Grapalat" w:hAnsi="GHEA Grapalat"/>
                <w:b/>
                <w:sz w:val="20"/>
              </w:rPr>
              <w:t>ПРОДАВЕЦ</w:t>
            </w:r>
          </w:p>
          <w:p w:rsidR="00071D1C" w:rsidRPr="00F57515" w:rsidRDefault="00AB4EAB" w:rsidP="00B46D58">
            <w:pPr>
              <w:widowControl w:val="0"/>
              <w:jc w:val="center"/>
              <w:rPr>
                <w:rFonts w:ascii="GHEA Grapalat" w:hAnsi="GHEA Grapalat"/>
                <w:sz w:val="20"/>
                <w:lang w:val="en-US"/>
              </w:rPr>
            </w:pPr>
            <w:r w:rsidRPr="00F57515">
              <w:rPr>
                <w:rFonts w:ascii="GHEA Grapalat" w:hAnsi="GHEA Grapalat"/>
                <w:sz w:val="20"/>
                <w:lang w:val="en-US"/>
              </w:rPr>
              <w:t>______________________</w:t>
            </w:r>
          </w:p>
          <w:p w:rsidR="00071D1C" w:rsidRPr="00F57515" w:rsidRDefault="00071D1C" w:rsidP="00B46D58">
            <w:pPr>
              <w:widowControl w:val="0"/>
              <w:jc w:val="center"/>
              <w:rPr>
                <w:rFonts w:ascii="GHEA Grapalat" w:hAnsi="GHEA Grapalat"/>
                <w:sz w:val="18"/>
                <w:szCs w:val="20"/>
              </w:rPr>
            </w:pPr>
            <w:r w:rsidRPr="00F57515">
              <w:rPr>
                <w:rFonts w:ascii="GHEA Grapalat" w:hAnsi="GHEA Grapalat"/>
                <w:sz w:val="20"/>
                <w:szCs w:val="20"/>
              </w:rPr>
              <w:t>/</w:t>
            </w:r>
            <w:r w:rsidRPr="00F57515">
              <w:rPr>
                <w:rFonts w:ascii="GHEA Grapalat" w:hAnsi="GHEA Grapalat"/>
                <w:sz w:val="18"/>
                <w:szCs w:val="20"/>
              </w:rPr>
              <w:t>подпись/</w:t>
            </w:r>
          </w:p>
          <w:p w:rsidR="00071D1C" w:rsidRPr="00F57515" w:rsidRDefault="00071D1C" w:rsidP="00B46D58">
            <w:pPr>
              <w:widowControl w:val="0"/>
              <w:jc w:val="center"/>
              <w:rPr>
                <w:rFonts w:ascii="GHEA Grapalat" w:hAnsi="GHEA Grapalat"/>
                <w:sz w:val="20"/>
              </w:rPr>
            </w:pPr>
            <w:r w:rsidRPr="00F57515">
              <w:rPr>
                <w:rFonts w:ascii="GHEA Grapalat" w:hAnsi="GHEA Grapalat"/>
                <w:sz w:val="18"/>
              </w:rPr>
              <w:t>М. П</w:t>
            </w:r>
            <w:r w:rsidRPr="00F57515">
              <w:rPr>
                <w:rFonts w:ascii="GHEA Grapalat" w:hAnsi="GHEA Grapalat"/>
                <w:sz w:val="20"/>
              </w:rPr>
              <w:t>.</w:t>
            </w:r>
          </w:p>
        </w:tc>
      </w:tr>
    </w:tbl>
    <w:p w:rsidR="00071D1C" w:rsidRPr="00B138F3" w:rsidRDefault="00071D1C" w:rsidP="00B46D58">
      <w:pPr>
        <w:widowControl w:val="0"/>
        <w:spacing w:after="160"/>
        <w:rPr>
          <w:rFonts w:ascii="GHEA Grapalat" w:hAnsi="GHEA Grapalat"/>
        </w:rPr>
        <w:sectPr w:rsidR="00071D1C" w:rsidRPr="00B138F3" w:rsidSect="008E4E8A">
          <w:footnotePr>
            <w:pos w:val="beneathText"/>
          </w:footnotePr>
          <w:pgSz w:w="16838" w:h="11906" w:orient="landscape" w:code="9"/>
          <w:pgMar w:top="709" w:right="1418" w:bottom="1134"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proofErr w:type="gramStart"/>
            <w:r w:rsidRPr="00602182">
              <w:rPr>
                <w:rFonts w:ascii="GHEA Grapalat" w:hAnsi="GHEA Grapalat"/>
                <w:sz w:val="20"/>
              </w:rPr>
              <w:t>Р</w:t>
            </w:r>
            <w:proofErr w:type="gramEnd"/>
            <w:r w:rsidRPr="00602182">
              <w:rPr>
                <w:rFonts w:ascii="GHEA Grapalat" w:hAnsi="GHEA Grapalat"/>
                <w:sz w:val="20"/>
              </w:rPr>
              <w:t>/С____________________________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proofErr w:type="gramStart"/>
            <w:r w:rsidRPr="00602182">
              <w:rPr>
                <w:rFonts w:ascii="GHEA Grapalat" w:hAnsi="GHEA Grapalat"/>
                <w:sz w:val="20"/>
              </w:rPr>
              <w:t>Р</w:t>
            </w:r>
            <w:proofErr w:type="gramEnd"/>
            <w:r w:rsidRPr="00602182">
              <w:rPr>
                <w:rFonts w:ascii="GHEA Grapalat" w:hAnsi="GHEA Grapalat"/>
                <w:sz w:val="20"/>
              </w:rPr>
              <w:t>/С________________________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EC4FF0">
        <w:trPr>
          <w:jc w:val="center"/>
        </w:trPr>
        <w:tc>
          <w:tcPr>
            <w:tcW w:w="442"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EC4F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EC4FF0">
        <w:trPr>
          <w:jc w:val="center"/>
        </w:trPr>
        <w:tc>
          <w:tcPr>
            <w:tcW w:w="442" w:type="dxa"/>
            <w:vMerge/>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 xml:space="preserve">сумма, подлежащая уплате (тыс.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w:t>
            </w:r>
          </w:p>
        </w:tc>
        <w:tc>
          <w:tcPr>
            <w:tcW w:w="1333" w:type="dxa"/>
            <w:vMerge w:val="restart"/>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EC4FF0">
        <w:trPr>
          <w:trHeight w:val="1105"/>
          <w:jc w:val="center"/>
        </w:trPr>
        <w:tc>
          <w:tcPr>
            <w:tcW w:w="442" w:type="dxa"/>
            <w:vMerge/>
            <w:tcBorders>
              <w:bottom w:val="single" w:sz="4" w:space="0" w:color="auto"/>
            </w:tcBorders>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r w:rsidR="00602182" w:rsidRPr="00B138F3" w:rsidTr="00EC4FF0">
        <w:trPr>
          <w:jc w:val="center"/>
        </w:trPr>
        <w:tc>
          <w:tcPr>
            <w:tcW w:w="442"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r w:rsidR="00602182" w:rsidRPr="00B138F3" w:rsidTr="00EC4FF0">
        <w:trPr>
          <w:jc w:val="center"/>
        </w:trPr>
        <w:tc>
          <w:tcPr>
            <w:tcW w:w="442"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EC4FF0">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02182">
        <w:rPr>
          <w:rFonts w:ascii="GHEA Grapalat" w:hAnsi="GHEA Grapalat"/>
          <w:snapToGrid w:val="0"/>
          <w:sz w:val="20"/>
        </w:rPr>
        <w:t>Акта</w:t>
      </w:r>
      <w:proofErr w:type="gramStart"/>
      <w:r w:rsidRPr="00602182">
        <w:rPr>
          <w:rFonts w:ascii="GHEA Grapalat" w:hAnsi="GHEA Grapalat"/>
          <w:snapToGrid w:val="0"/>
          <w:sz w:val="20"/>
        </w:rPr>
        <w:t>,</w:t>
      </w:r>
      <w:r w:rsidRPr="00602182">
        <w:rPr>
          <w:rFonts w:ascii="GHEA Grapalat" w:hAnsi="GHEA Grapalat"/>
          <w:sz w:val="20"/>
        </w:rPr>
        <w:t>я</w:t>
      </w:r>
      <w:proofErr w:type="gramEnd"/>
      <w:r w:rsidRPr="00602182">
        <w:rPr>
          <w:rFonts w:ascii="GHEA Grapalat" w:hAnsi="GHEA Grapalat"/>
          <w:sz w:val="20"/>
        </w:rPr>
        <w:t>вляются</w:t>
      </w:r>
      <w:proofErr w:type="spellEnd"/>
      <w:r w:rsidRPr="00602182">
        <w:rPr>
          <w:rFonts w:ascii="GHEA Grapalat" w:hAnsi="GHEA Grapalat"/>
          <w:sz w:val="20"/>
        </w:rPr>
        <w:t xml:space="preserve">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EC4FF0">
        <w:trPr>
          <w:trHeight w:val="196"/>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EC4FF0">
        <w:trPr>
          <w:trHeight w:val="62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EC4FF0">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EC4FF0">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EC4FF0">
        <w:trPr>
          <w:trHeight w:val="62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EC4FF0">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EC4FF0">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EC4FF0">
        <w:trPr>
          <w:trHeight w:val="207"/>
          <w:tblCellSpacing w:w="7" w:type="dxa"/>
          <w:jc w:val="center"/>
        </w:trPr>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EC4FF0">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w:t>
      </w:r>
      <w:proofErr w:type="gramStart"/>
      <w:r w:rsidRPr="00602182">
        <w:rPr>
          <w:rFonts w:ascii="GHEA Grapalat" w:hAnsi="GHEA Grapalat"/>
          <w:sz w:val="20"/>
        </w:rPr>
        <w:t>между</w:t>
      </w:r>
      <w:proofErr w:type="gramEnd"/>
      <w:r w:rsidRPr="00602182">
        <w:rPr>
          <w:rFonts w:ascii="GHEA Grapalat" w:hAnsi="GHEA Grapalat"/>
          <w:sz w:val="20"/>
        </w:rPr>
        <w:t xml:space="preserve">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BD6" w:rsidRDefault="001A2BD6">
      <w:r>
        <w:separator/>
      </w:r>
    </w:p>
  </w:endnote>
  <w:endnote w:type="continuationSeparator" w:id="0">
    <w:p w:rsidR="001A2BD6" w:rsidRDefault="001A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6201"/>
      <w:docPartObj>
        <w:docPartGallery w:val="Page Numbers (Bottom of Page)"/>
        <w:docPartUnique/>
      </w:docPartObj>
    </w:sdtPr>
    <w:sdtEndPr>
      <w:rPr>
        <w:rFonts w:ascii="GHEA Grapalat" w:hAnsi="GHEA Grapalat"/>
        <w:sz w:val="24"/>
        <w:szCs w:val="24"/>
      </w:rPr>
    </w:sdtEndPr>
    <w:sdtContent>
      <w:p w:rsidR="000C5E81" w:rsidRPr="00C861E9" w:rsidRDefault="000C5E8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A1B5C">
          <w:rPr>
            <w:rFonts w:ascii="GHEA Grapalat" w:hAnsi="GHEA Grapalat"/>
            <w:noProof/>
            <w:sz w:val="24"/>
            <w:szCs w:val="24"/>
          </w:rPr>
          <w:t>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BD6" w:rsidRDefault="001A2BD6">
      <w:r>
        <w:separator/>
      </w:r>
    </w:p>
  </w:footnote>
  <w:footnote w:type="continuationSeparator" w:id="0">
    <w:p w:rsidR="001A2BD6" w:rsidRDefault="001A2BD6">
      <w:r>
        <w:continuationSeparator/>
      </w:r>
    </w:p>
  </w:footnote>
  <w:footnote w:id="1">
    <w:p w:rsidR="000C5E81" w:rsidRPr="00B94007" w:rsidRDefault="000C5E81" w:rsidP="00FC69A8">
      <w:pPr>
        <w:pStyle w:val="af2"/>
        <w:jc w:val="both"/>
        <w:rPr>
          <w:rFonts w:ascii="GHEA Grapalat" w:hAnsi="GHEA Grapalat"/>
          <w:i/>
        </w:rPr>
      </w:pPr>
    </w:p>
  </w:footnote>
  <w:footnote w:id="2">
    <w:p w:rsidR="000C5E81" w:rsidRPr="0049623A" w:rsidDel="00932115" w:rsidRDefault="000C5E81" w:rsidP="00AF1F59">
      <w:pPr>
        <w:pStyle w:val="af2"/>
        <w:jc w:val="both"/>
        <w:rPr>
          <w:del w:id="0" w:author="Inesa Kocharyan" w:date="2019-10-29T12:18:00Z"/>
        </w:rPr>
      </w:pPr>
    </w:p>
  </w:footnote>
  <w:footnote w:id="3">
    <w:p w:rsidR="000C5E81" w:rsidRPr="008842CE" w:rsidRDefault="000C5E81"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C5E81" w:rsidRPr="000811C1" w:rsidRDefault="000C5E81">
      <w:pPr>
        <w:pStyle w:val="af2"/>
        <w:rPr>
          <w:lang w:val="af-ZA"/>
        </w:rPr>
      </w:pPr>
    </w:p>
  </w:footnote>
  <w:footnote w:id="4">
    <w:p w:rsidR="000C5E81" w:rsidRPr="000811C1" w:rsidRDefault="000C5E81" w:rsidP="0027573B">
      <w:pPr>
        <w:pStyle w:val="af2"/>
        <w:rPr>
          <w:rFonts w:ascii="Sylfaen" w:hAnsi="Sylfaen"/>
          <w:sz w:val="18"/>
          <w:szCs w:val="18"/>
        </w:rPr>
      </w:pPr>
    </w:p>
  </w:footnote>
  <w:footnote w:id="5">
    <w:p w:rsidR="000C5E81" w:rsidRPr="00A31673" w:rsidRDefault="000C5E8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0C5E81" w:rsidRDefault="000C5E81"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C5E81" w:rsidRDefault="000C5E81" w:rsidP="006B3E56">
      <w:pPr>
        <w:pStyle w:val="af2"/>
        <w:rPr>
          <w:rFonts w:asciiTheme="minorHAnsi" w:hAnsiTheme="minorHAnsi"/>
          <w:lang w:val="af-ZA"/>
        </w:rPr>
      </w:pPr>
    </w:p>
  </w:footnote>
  <w:footnote w:id="7">
    <w:p w:rsidR="000C5E81" w:rsidRPr="00B94007" w:rsidRDefault="000C5E81" w:rsidP="003C670C">
      <w:pPr>
        <w:widowControl w:val="0"/>
        <w:ind w:right="309"/>
        <w:jc w:val="both"/>
        <w:rPr>
          <w:rFonts w:ascii="GHEA Grapalat" w:hAnsi="GHEA Grapalat"/>
          <w:i/>
          <w:sz w:val="20"/>
          <w:szCs w:val="20"/>
        </w:rPr>
      </w:pPr>
    </w:p>
    <w:p w:rsidR="000C5E81" w:rsidRPr="00D3436F" w:rsidRDefault="000C5E81">
      <w:pPr>
        <w:pStyle w:val="af2"/>
        <w:rPr>
          <w:lang w:val="es-ES"/>
        </w:rPr>
      </w:pPr>
    </w:p>
  </w:footnote>
  <w:footnote w:id="8">
    <w:p w:rsidR="000C5E81" w:rsidRPr="008842CE" w:rsidRDefault="000C5E81" w:rsidP="003D2FE2">
      <w:pPr>
        <w:pStyle w:val="af2"/>
        <w:jc w:val="both"/>
      </w:pPr>
    </w:p>
  </w:footnote>
  <w:footnote w:id="9">
    <w:p w:rsidR="000C5E81" w:rsidRPr="00B94007" w:rsidRDefault="000C5E81" w:rsidP="00D3436F">
      <w:pPr>
        <w:pStyle w:val="af2"/>
        <w:widowControl w:val="0"/>
        <w:jc w:val="both"/>
      </w:pPr>
    </w:p>
  </w:footnote>
  <w:footnote w:id="10">
    <w:p w:rsidR="000C5E81" w:rsidRPr="00B94007" w:rsidRDefault="000C5E81" w:rsidP="000D6018">
      <w:pPr>
        <w:pStyle w:val="af2"/>
        <w:jc w:val="both"/>
        <w:rPr>
          <w:rFonts w:ascii="GHEA Grapalat" w:hAnsi="GHEA Grapalat"/>
        </w:rPr>
      </w:pPr>
    </w:p>
    <w:p w:rsidR="000C5E81" w:rsidRPr="00D3436F" w:rsidRDefault="000C5E81">
      <w:pPr>
        <w:pStyle w:val="af2"/>
        <w:rPr>
          <w:lang w:val="hy-AM"/>
        </w:rPr>
      </w:pPr>
    </w:p>
  </w:footnote>
  <w:footnote w:id="11">
    <w:p w:rsidR="000C5E81" w:rsidRPr="00D3436F" w:rsidRDefault="000C5E81"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0C5E81" w:rsidRPr="008842CE" w:rsidRDefault="000C5E81"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C5E81" w:rsidRPr="00D3436F" w:rsidRDefault="000C5E81">
      <w:pPr>
        <w:pStyle w:val="af2"/>
        <w:rPr>
          <w:lang w:val="hy-AM"/>
        </w:rPr>
      </w:pPr>
    </w:p>
  </w:footnote>
  <w:footnote w:id="13">
    <w:p w:rsidR="000C5E81" w:rsidRPr="002A493C" w:rsidRDefault="000C5E81" w:rsidP="00602182">
      <w:pPr>
        <w:pStyle w:val="af2"/>
        <w:widowControl w:val="0"/>
        <w:jc w:val="both"/>
        <w:rPr>
          <w:rFonts w:ascii="GHEA Grapalat" w:hAnsi="GHEA Grapalat"/>
          <w:i/>
          <w:lang w:eastAsia="en-US"/>
        </w:rPr>
      </w:pPr>
    </w:p>
    <w:p w:rsidR="000C5E81" w:rsidRPr="00D3436F" w:rsidRDefault="000C5E81">
      <w:pPr>
        <w:pStyle w:val="af2"/>
        <w:rPr>
          <w:lang w:val="hy-AM"/>
        </w:rPr>
      </w:pPr>
    </w:p>
  </w:footnote>
  <w:footnote w:id="14">
    <w:p w:rsidR="000C5E81" w:rsidRPr="00E861BF" w:rsidRDefault="000C5E81" w:rsidP="008842CE">
      <w:pPr>
        <w:pStyle w:val="af2"/>
        <w:widowControl w:val="0"/>
        <w:jc w:val="both"/>
        <w:rPr>
          <w:rFonts w:ascii="GHEA Grapalat" w:hAnsi="GHEA Grapalat"/>
          <w:i/>
        </w:rPr>
      </w:pPr>
      <w:r w:rsidRPr="008842CE">
        <w:rPr>
          <w:rFonts w:ascii="GHEA Grapalat" w:hAnsi="GHEA Grapalat"/>
          <w:i/>
        </w:rPr>
        <w:t>.</w:t>
      </w:r>
    </w:p>
  </w:footnote>
  <w:footnote w:id="15">
    <w:p w:rsidR="000C5E81" w:rsidRPr="00602182" w:rsidRDefault="000C5E81" w:rsidP="00602182">
      <w:pPr>
        <w:pStyle w:val="af2"/>
        <w:widowControl w:val="0"/>
        <w:jc w:val="both"/>
        <w:rPr>
          <w:rFonts w:ascii="GHEA Grapalat" w:hAnsi="GHEA Grapalat"/>
          <w:i/>
        </w:rPr>
      </w:pPr>
    </w:p>
    <w:p w:rsidR="000C5E81" w:rsidRPr="00E861BF" w:rsidRDefault="000C5E81" w:rsidP="00B64ECA">
      <w:pPr>
        <w:pStyle w:val="af2"/>
        <w:widowControl w:val="0"/>
        <w:jc w:val="both"/>
        <w:rPr>
          <w:rFonts w:ascii="GHEA Grapalat" w:hAnsi="GHEA Grapalat"/>
          <w:i/>
        </w:rPr>
      </w:pPr>
    </w:p>
  </w:footnote>
  <w:footnote w:id="16">
    <w:p w:rsidR="000C5E81" w:rsidRPr="00602182" w:rsidRDefault="000C5E81" w:rsidP="008842CE">
      <w:pPr>
        <w:pStyle w:val="af2"/>
        <w:widowControl w:val="0"/>
        <w:jc w:val="both"/>
        <w:rPr>
          <w:rFonts w:ascii="GHEA Grapalat" w:hAnsi="GHEA Grapalat"/>
          <w:i/>
        </w:rPr>
      </w:pPr>
    </w:p>
  </w:footnote>
  <w:footnote w:id="17">
    <w:p w:rsidR="000C5E81" w:rsidRPr="008842CE" w:rsidRDefault="000C5E81"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1623AC"/>
    <w:multiLevelType w:val="hybridMultilevel"/>
    <w:tmpl w:val="7474E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5C450A64"/>
    <w:multiLevelType w:val="hybridMultilevel"/>
    <w:tmpl w:val="B308A8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F123E0"/>
    <w:multiLevelType w:val="hybridMultilevel"/>
    <w:tmpl w:val="184EB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073A76"/>
    <w:multiLevelType w:val="hybridMultilevel"/>
    <w:tmpl w:val="25522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9"/>
  </w:num>
  <w:num w:numId="5">
    <w:abstractNumId w:val="18"/>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2"/>
  </w:num>
  <w:num w:numId="13">
    <w:abstractNumId w:val="20"/>
  </w:num>
  <w:num w:numId="14">
    <w:abstractNumId w:val="6"/>
  </w:num>
  <w:num w:numId="15">
    <w:abstractNumId w:val="21"/>
  </w:num>
  <w:num w:numId="16">
    <w:abstractNumId w:val="8"/>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17"/>
  </w:num>
  <w:num w:numId="26">
    <w:abstractNumId w:val="16"/>
  </w:num>
  <w:num w:numId="27">
    <w:abstractNumId w:val="19"/>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91D"/>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DA6"/>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5E81"/>
    <w:rsid w:val="000C6BA1"/>
    <w:rsid w:val="000C6E1C"/>
    <w:rsid w:val="000C6F81"/>
    <w:rsid w:val="000D07E4"/>
    <w:rsid w:val="000D10F1"/>
    <w:rsid w:val="000D16B6"/>
    <w:rsid w:val="000D1BED"/>
    <w:rsid w:val="000D1C5A"/>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D13"/>
    <w:rsid w:val="0011129D"/>
    <w:rsid w:val="00111FFB"/>
    <w:rsid w:val="0011313E"/>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038"/>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691"/>
    <w:rsid w:val="00180D64"/>
    <w:rsid w:val="00180EB9"/>
    <w:rsid w:val="00180EE9"/>
    <w:rsid w:val="00181C60"/>
    <w:rsid w:val="00181F0F"/>
    <w:rsid w:val="00181F75"/>
    <w:rsid w:val="00182278"/>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BD6"/>
    <w:rsid w:val="001A2F72"/>
    <w:rsid w:val="001A3FEC"/>
    <w:rsid w:val="001A43A4"/>
    <w:rsid w:val="001A4EF7"/>
    <w:rsid w:val="001A596C"/>
    <w:rsid w:val="001A5BC8"/>
    <w:rsid w:val="001A5C02"/>
    <w:rsid w:val="001A6561"/>
    <w:rsid w:val="001A6B31"/>
    <w:rsid w:val="001A7753"/>
    <w:rsid w:val="001A77DF"/>
    <w:rsid w:val="001B0D9A"/>
    <w:rsid w:val="001B1050"/>
    <w:rsid w:val="001B1370"/>
    <w:rsid w:val="001B1C67"/>
    <w:rsid w:val="001B1FC4"/>
    <w:rsid w:val="001B32D9"/>
    <w:rsid w:val="001B36D8"/>
    <w:rsid w:val="001B37D2"/>
    <w:rsid w:val="001B45A9"/>
    <w:rsid w:val="001B478E"/>
    <w:rsid w:val="001B6FCF"/>
    <w:rsid w:val="001C07C6"/>
    <w:rsid w:val="001C0849"/>
    <w:rsid w:val="001C1570"/>
    <w:rsid w:val="001C3D83"/>
    <w:rsid w:val="001C3F6C"/>
    <w:rsid w:val="001C6688"/>
    <w:rsid w:val="001C76F7"/>
    <w:rsid w:val="001D0249"/>
    <w:rsid w:val="001D129F"/>
    <w:rsid w:val="001D1C96"/>
    <w:rsid w:val="001D1D00"/>
    <w:rsid w:val="001D209D"/>
    <w:rsid w:val="001D2D62"/>
    <w:rsid w:val="001D5785"/>
    <w:rsid w:val="001D5B94"/>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894"/>
    <w:rsid w:val="001F1DF0"/>
    <w:rsid w:val="001F1DF7"/>
    <w:rsid w:val="001F2926"/>
    <w:rsid w:val="001F3237"/>
    <w:rsid w:val="001F386B"/>
    <w:rsid w:val="001F5834"/>
    <w:rsid w:val="001F5FDE"/>
    <w:rsid w:val="001F6578"/>
    <w:rsid w:val="001F760C"/>
    <w:rsid w:val="001F7821"/>
    <w:rsid w:val="001F7C15"/>
    <w:rsid w:val="002004DB"/>
    <w:rsid w:val="002017CB"/>
    <w:rsid w:val="00201DA0"/>
    <w:rsid w:val="00201F2E"/>
    <w:rsid w:val="00202268"/>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68C2"/>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5EBB"/>
    <w:rsid w:val="00236B75"/>
    <w:rsid w:val="002370BC"/>
    <w:rsid w:val="0024027D"/>
    <w:rsid w:val="00240289"/>
    <w:rsid w:val="002406D8"/>
    <w:rsid w:val="0024186B"/>
    <w:rsid w:val="00241C72"/>
    <w:rsid w:val="00241F05"/>
    <w:rsid w:val="0024205E"/>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4E0C"/>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116"/>
    <w:rsid w:val="002A464D"/>
    <w:rsid w:val="002A493C"/>
    <w:rsid w:val="002A4BE0"/>
    <w:rsid w:val="002A560E"/>
    <w:rsid w:val="002A665D"/>
    <w:rsid w:val="002A7380"/>
    <w:rsid w:val="002A76C6"/>
    <w:rsid w:val="002A7A40"/>
    <w:rsid w:val="002B0631"/>
    <w:rsid w:val="002B0AA4"/>
    <w:rsid w:val="002B0AEA"/>
    <w:rsid w:val="002B103D"/>
    <w:rsid w:val="002B121D"/>
    <w:rsid w:val="002B14C9"/>
    <w:rsid w:val="002B155B"/>
    <w:rsid w:val="002B1ABE"/>
    <w:rsid w:val="002B24A4"/>
    <w:rsid w:val="002B24E8"/>
    <w:rsid w:val="002B32D6"/>
    <w:rsid w:val="002B372D"/>
    <w:rsid w:val="002B3E53"/>
    <w:rsid w:val="002B407A"/>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16C1"/>
    <w:rsid w:val="002E3165"/>
    <w:rsid w:val="002E4305"/>
    <w:rsid w:val="002E530A"/>
    <w:rsid w:val="002E531D"/>
    <w:rsid w:val="002E5FDA"/>
    <w:rsid w:val="002E727E"/>
    <w:rsid w:val="002E7EE1"/>
    <w:rsid w:val="002F0028"/>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218"/>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A39"/>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B5C"/>
    <w:rsid w:val="003A1EBB"/>
    <w:rsid w:val="003A2BE0"/>
    <w:rsid w:val="003A2D11"/>
    <w:rsid w:val="003A39AC"/>
    <w:rsid w:val="003A3ABE"/>
    <w:rsid w:val="003A5049"/>
    <w:rsid w:val="003A5533"/>
    <w:rsid w:val="003A62A4"/>
    <w:rsid w:val="003A645E"/>
    <w:rsid w:val="003A6791"/>
    <w:rsid w:val="003A734A"/>
    <w:rsid w:val="003B0C9F"/>
    <w:rsid w:val="003B0D6E"/>
    <w:rsid w:val="003B1FC0"/>
    <w:rsid w:val="003B2119"/>
    <w:rsid w:val="003B3302"/>
    <w:rsid w:val="003B3A13"/>
    <w:rsid w:val="003B3E74"/>
    <w:rsid w:val="003B4A52"/>
    <w:rsid w:val="003B4A74"/>
    <w:rsid w:val="003B585C"/>
    <w:rsid w:val="003B5D56"/>
    <w:rsid w:val="003B60D5"/>
    <w:rsid w:val="003B60E8"/>
    <w:rsid w:val="003B644B"/>
    <w:rsid w:val="003B6791"/>
    <w:rsid w:val="003B681E"/>
    <w:rsid w:val="003B6B6A"/>
    <w:rsid w:val="003B7086"/>
    <w:rsid w:val="003B72E7"/>
    <w:rsid w:val="003B75AE"/>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5F5"/>
    <w:rsid w:val="003E5D5B"/>
    <w:rsid w:val="003E6971"/>
    <w:rsid w:val="003E7802"/>
    <w:rsid w:val="003F1DD7"/>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076B4"/>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4E9"/>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68"/>
    <w:rsid w:val="004A744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70E"/>
    <w:rsid w:val="005020A2"/>
    <w:rsid w:val="00502397"/>
    <w:rsid w:val="005024D2"/>
    <w:rsid w:val="00503288"/>
    <w:rsid w:val="00503BE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1AA"/>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63B5"/>
    <w:rsid w:val="00566FD7"/>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5FC"/>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3A3"/>
    <w:rsid w:val="005B6B3E"/>
    <w:rsid w:val="005B6B51"/>
    <w:rsid w:val="005B6DCF"/>
    <w:rsid w:val="005B6F10"/>
    <w:rsid w:val="005C0666"/>
    <w:rsid w:val="005C0D39"/>
    <w:rsid w:val="005C1BF7"/>
    <w:rsid w:val="005C1C00"/>
    <w:rsid w:val="005C1C99"/>
    <w:rsid w:val="005C2FE3"/>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63E"/>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6A97"/>
    <w:rsid w:val="00677658"/>
    <w:rsid w:val="00681F45"/>
    <w:rsid w:val="00682E8D"/>
    <w:rsid w:val="00685734"/>
    <w:rsid w:val="00685962"/>
    <w:rsid w:val="00685A30"/>
    <w:rsid w:val="00685C48"/>
    <w:rsid w:val="00687002"/>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508"/>
    <w:rsid w:val="006C08B6"/>
    <w:rsid w:val="006C1293"/>
    <w:rsid w:val="006C12EC"/>
    <w:rsid w:val="006C15CD"/>
    <w:rsid w:val="006C1D25"/>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27C"/>
    <w:rsid w:val="006F49AA"/>
    <w:rsid w:val="006F58E6"/>
    <w:rsid w:val="006F6413"/>
    <w:rsid w:val="006F69A0"/>
    <w:rsid w:val="006F6D1F"/>
    <w:rsid w:val="00700C81"/>
    <w:rsid w:val="00701157"/>
    <w:rsid w:val="007017E0"/>
    <w:rsid w:val="007019EA"/>
    <w:rsid w:val="00701C48"/>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6BA"/>
    <w:rsid w:val="00772F69"/>
    <w:rsid w:val="00773485"/>
    <w:rsid w:val="0077364F"/>
    <w:rsid w:val="00773841"/>
    <w:rsid w:val="00773BD2"/>
    <w:rsid w:val="00774C67"/>
    <w:rsid w:val="0077504D"/>
    <w:rsid w:val="00775FAF"/>
    <w:rsid w:val="00776CE0"/>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25F"/>
    <w:rsid w:val="0079574B"/>
    <w:rsid w:val="00796008"/>
    <w:rsid w:val="00796076"/>
    <w:rsid w:val="007961A6"/>
    <w:rsid w:val="007968A3"/>
    <w:rsid w:val="00796D4A"/>
    <w:rsid w:val="007A12AE"/>
    <w:rsid w:val="007A16FB"/>
    <w:rsid w:val="007A2020"/>
    <w:rsid w:val="007A2E03"/>
    <w:rsid w:val="007A2FC9"/>
    <w:rsid w:val="007A30F8"/>
    <w:rsid w:val="007A3487"/>
    <w:rsid w:val="007A34A6"/>
    <w:rsid w:val="007A3EE6"/>
    <w:rsid w:val="007A4BB9"/>
    <w:rsid w:val="007A5F50"/>
    <w:rsid w:val="007A6841"/>
    <w:rsid w:val="007A7DEB"/>
    <w:rsid w:val="007B00E3"/>
    <w:rsid w:val="007B0562"/>
    <w:rsid w:val="007B188A"/>
    <w:rsid w:val="007B207A"/>
    <w:rsid w:val="007B36E4"/>
    <w:rsid w:val="007B3F5F"/>
    <w:rsid w:val="007B66B2"/>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0F3A"/>
    <w:rsid w:val="007E142C"/>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6F1"/>
    <w:rsid w:val="00824F68"/>
    <w:rsid w:val="008253F1"/>
    <w:rsid w:val="008258A1"/>
    <w:rsid w:val="00825AAE"/>
    <w:rsid w:val="00825D27"/>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2A"/>
    <w:rsid w:val="008842CE"/>
    <w:rsid w:val="00884822"/>
    <w:rsid w:val="00884B46"/>
    <w:rsid w:val="00886035"/>
    <w:rsid w:val="008860B6"/>
    <w:rsid w:val="00886AA6"/>
    <w:rsid w:val="00886D11"/>
    <w:rsid w:val="00886EFE"/>
    <w:rsid w:val="008875C7"/>
    <w:rsid w:val="00890F86"/>
    <w:rsid w:val="008916DE"/>
    <w:rsid w:val="00891722"/>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A7A12"/>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E0E"/>
    <w:rsid w:val="008E1FEB"/>
    <w:rsid w:val="008E24DC"/>
    <w:rsid w:val="008E3307"/>
    <w:rsid w:val="008E3548"/>
    <w:rsid w:val="008E38E6"/>
    <w:rsid w:val="008E3B1B"/>
    <w:rsid w:val="008E3C53"/>
    <w:rsid w:val="008E4010"/>
    <w:rsid w:val="008E43BF"/>
    <w:rsid w:val="008E4439"/>
    <w:rsid w:val="008E4477"/>
    <w:rsid w:val="008E45A5"/>
    <w:rsid w:val="008E4E8A"/>
    <w:rsid w:val="008E5B7C"/>
    <w:rsid w:val="008E60B3"/>
    <w:rsid w:val="008E6E51"/>
    <w:rsid w:val="008F0732"/>
    <w:rsid w:val="008F15B9"/>
    <w:rsid w:val="008F1F9B"/>
    <w:rsid w:val="008F2148"/>
    <w:rsid w:val="008F2365"/>
    <w:rsid w:val="008F2B76"/>
    <w:rsid w:val="008F4764"/>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7CE"/>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4A7"/>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6D8D"/>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F2"/>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C7DFC"/>
    <w:rsid w:val="00AD0BEB"/>
    <w:rsid w:val="00AD1BFE"/>
    <w:rsid w:val="00AD2081"/>
    <w:rsid w:val="00AD305B"/>
    <w:rsid w:val="00AD34C9"/>
    <w:rsid w:val="00AD522C"/>
    <w:rsid w:val="00AD7B20"/>
    <w:rsid w:val="00AE00B8"/>
    <w:rsid w:val="00AE031E"/>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00D"/>
    <w:rsid w:val="00AF7BE8"/>
    <w:rsid w:val="00B00003"/>
    <w:rsid w:val="00B0075A"/>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A94"/>
    <w:rsid w:val="00B14E56"/>
    <w:rsid w:val="00B1537B"/>
    <w:rsid w:val="00B16483"/>
    <w:rsid w:val="00B16A08"/>
    <w:rsid w:val="00B16E83"/>
    <w:rsid w:val="00B1718B"/>
    <w:rsid w:val="00B176AF"/>
    <w:rsid w:val="00B17CE1"/>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1AC"/>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71F"/>
    <w:rsid w:val="00B425F0"/>
    <w:rsid w:val="00B4364F"/>
    <w:rsid w:val="00B4374E"/>
    <w:rsid w:val="00B43A3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6110"/>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3326"/>
    <w:rsid w:val="00BB3575"/>
    <w:rsid w:val="00BB4ADD"/>
    <w:rsid w:val="00BB500A"/>
    <w:rsid w:val="00BB50D0"/>
    <w:rsid w:val="00BB52F9"/>
    <w:rsid w:val="00BB5B81"/>
    <w:rsid w:val="00BB67B5"/>
    <w:rsid w:val="00BB682B"/>
    <w:rsid w:val="00BB74CF"/>
    <w:rsid w:val="00BC07E5"/>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695"/>
    <w:rsid w:val="00BF07F8"/>
    <w:rsid w:val="00BF0913"/>
    <w:rsid w:val="00BF09F8"/>
    <w:rsid w:val="00BF0BF6"/>
    <w:rsid w:val="00BF1CBD"/>
    <w:rsid w:val="00BF1D90"/>
    <w:rsid w:val="00BF2171"/>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782"/>
    <w:rsid w:val="00C03E1D"/>
    <w:rsid w:val="00C0413D"/>
    <w:rsid w:val="00C04176"/>
    <w:rsid w:val="00C061D3"/>
    <w:rsid w:val="00C061DC"/>
    <w:rsid w:val="00C06409"/>
    <w:rsid w:val="00C07F24"/>
    <w:rsid w:val="00C10783"/>
    <w:rsid w:val="00C122A6"/>
    <w:rsid w:val="00C132F1"/>
    <w:rsid w:val="00C13B79"/>
    <w:rsid w:val="00C14561"/>
    <w:rsid w:val="00C14F1A"/>
    <w:rsid w:val="00C156C3"/>
    <w:rsid w:val="00C15A78"/>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726"/>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AB3"/>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571D"/>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9D0"/>
    <w:rsid w:val="00CC6B0F"/>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7BD"/>
    <w:rsid w:val="00CE4D1D"/>
    <w:rsid w:val="00CE56FD"/>
    <w:rsid w:val="00CE65B2"/>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5B1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264"/>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2DE5"/>
    <w:rsid w:val="00D53408"/>
    <w:rsid w:val="00D53FEB"/>
    <w:rsid w:val="00D5440E"/>
    <w:rsid w:val="00D5443D"/>
    <w:rsid w:val="00D54E6F"/>
    <w:rsid w:val="00D5541F"/>
    <w:rsid w:val="00D5674E"/>
    <w:rsid w:val="00D56D2A"/>
    <w:rsid w:val="00D57126"/>
    <w:rsid w:val="00D57531"/>
    <w:rsid w:val="00D60E8B"/>
    <w:rsid w:val="00D612BC"/>
    <w:rsid w:val="00D61788"/>
    <w:rsid w:val="00D61D87"/>
    <w:rsid w:val="00D62855"/>
    <w:rsid w:val="00D62C0F"/>
    <w:rsid w:val="00D659B3"/>
    <w:rsid w:val="00D65BF2"/>
    <w:rsid w:val="00D65E4E"/>
    <w:rsid w:val="00D65EBA"/>
    <w:rsid w:val="00D67696"/>
    <w:rsid w:val="00D67C4D"/>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0A7"/>
    <w:rsid w:val="00DC769E"/>
    <w:rsid w:val="00DD0158"/>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3A4"/>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501"/>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2ECC"/>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846"/>
    <w:rsid w:val="00E54B2C"/>
    <w:rsid w:val="00E5510F"/>
    <w:rsid w:val="00E55EBF"/>
    <w:rsid w:val="00E6008B"/>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66B"/>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2E"/>
    <w:rsid w:val="00EB395D"/>
    <w:rsid w:val="00EB3BFA"/>
    <w:rsid w:val="00EB3C28"/>
    <w:rsid w:val="00EB42B2"/>
    <w:rsid w:val="00EB487B"/>
    <w:rsid w:val="00EB5576"/>
    <w:rsid w:val="00EB5604"/>
    <w:rsid w:val="00EB5989"/>
    <w:rsid w:val="00EB5F02"/>
    <w:rsid w:val="00EB602D"/>
    <w:rsid w:val="00EB6064"/>
    <w:rsid w:val="00EB6314"/>
    <w:rsid w:val="00EB6408"/>
    <w:rsid w:val="00EB6684"/>
    <w:rsid w:val="00EB67F6"/>
    <w:rsid w:val="00EB6B32"/>
    <w:rsid w:val="00EB6E54"/>
    <w:rsid w:val="00EB713D"/>
    <w:rsid w:val="00EB797D"/>
    <w:rsid w:val="00EC00EF"/>
    <w:rsid w:val="00EC0877"/>
    <w:rsid w:val="00EC09B0"/>
    <w:rsid w:val="00EC165E"/>
    <w:rsid w:val="00EC22F7"/>
    <w:rsid w:val="00EC2345"/>
    <w:rsid w:val="00EC2CDE"/>
    <w:rsid w:val="00EC362B"/>
    <w:rsid w:val="00EC400D"/>
    <w:rsid w:val="00EC44C7"/>
    <w:rsid w:val="00EC4580"/>
    <w:rsid w:val="00EC4FF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1890"/>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5E1"/>
    <w:rsid w:val="00EF273B"/>
    <w:rsid w:val="00EF2954"/>
    <w:rsid w:val="00EF2B43"/>
    <w:rsid w:val="00EF352E"/>
    <w:rsid w:val="00EF3662"/>
    <w:rsid w:val="00EF3EDC"/>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A55"/>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80C"/>
    <w:rsid w:val="00F26A4C"/>
    <w:rsid w:val="00F274C5"/>
    <w:rsid w:val="00F332DF"/>
    <w:rsid w:val="00F333A6"/>
    <w:rsid w:val="00F339E3"/>
    <w:rsid w:val="00F34417"/>
    <w:rsid w:val="00F367A8"/>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7515"/>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445"/>
    <w:rsid w:val="00F73CAB"/>
    <w:rsid w:val="00F73D7F"/>
    <w:rsid w:val="00F743B3"/>
    <w:rsid w:val="00F7451F"/>
    <w:rsid w:val="00F7467F"/>
    <w:rsid w:val="00F74843"/>
    <w:rsid w:val="00F74984"/>
    <w:rsid w:val="00F7541A"/>
    <w:rsid w:val="00F7609B"/>
    <w:rsid w:val="00F763EC"/>
    <w:rsid w:val="00F775CA"/>
    <w:rsid w:val="00F80761"/>
    <w:rsid w:val="00F80CA0"/>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15A5"/>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B79A1"/>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 w:type="character" w:customStyle="1" w:styleId="s3uucc">
    <w:name w:val="s3uucc"/>
    <w:basedOn w:val="a0"/>
    <w:rsid w:val="00687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5182660">
      <w:bodyDiv w:val="1"/>
      <w:marLeft w:val="0"/>
      <w:marRight w:val="0"/>
      <w:marTop w:val="0"/>
      <w:marBottom w:val="0"/>
      <w:divBdr>
        <w:top w:val="none" w:sz="0" w:space="0" w:color="auto"/>
        <w:left w:val="none" w:sz="0" w:space="0" w:color="auto"/>
        <w:bottom w:val="none" w:sz="0" w:space="0" w:color="auto"/>
        <w:right w:val="none" w:sz="0" w:space="0" w:color="auto"/>
      </w:divBdr>
    </w:div>
    <w:div w:id="8079384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9355240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66491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mailto:gexasheniaapk@mail.ru" TargetMode="External"/><Relationship Id="rId4" Type="http://schemas.microsoft.com/office/2007/relationships/stylesWithEffects" Target="stylesWithEffects.xml"/><Relationship Id="rId9" Type="http://schemas.openxmlformats.org/officeDocument/2006/relationships/hyperlink" Target="mailto:gexasheniaapk@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5D71E-81EC-472A-BD99-DEC6D26BD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50</Pages>
  <Words>17350</Words>
  <Characters>98895</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Gohar</cp:lastModifiedBy>
  <cp:revision>825</cp:revision>
  <cp:lastPrinted>2018-02-16T07:12:00Z</cp:lastPrinted>
  <dcterms:created xsi:type="dcterms:W3CDTF">2019-10-28T07:04:00Z</dcterms:created>
  <dcterms:modified xsi:type="dcterms:W3CDTF">2020-02-19T12:10:00Z</dcterms:modified>
</cp:coreProperties>
</file>